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445B" w14:textId="77777777" w:rsidR="00096865" w:rsidRPr="0093002B" w:rsidRDefault="00096865" w:rsidP="00EF3662">
      <w:pPr>
        <w:pStyle w:val="BodyTextIndent"/>
        <w:spacing w:line="240" w:lineRule="auto"/>
        <w:jc w:val="center"/>
        <w:rPr>
          <w:rFonts w:ascii="GHEA Grapalat" w:hAnsi="GHEA Grapalat"/>
          <w:i w:val="0"/>
          <w:lang w:val="af-ZA"/>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1A628C3D" w:rsidR="00CC1CD1" w:rsidRPr="005E1F72" w:rsidRDefault="004017CE" w:rsidP="00CC1CD1">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CC1CD1" w:rsidRPr="005E1F72">
        <w:rPr>
          <w:rFonts w:ascii="GHEA Grapalat" w:hAnsi="GHEA Grapalat"/>
          <w:i w:val="0"/>
          <w:lang w:val="af-ZA"/>
        </w:rPr>
        <w:t>Ի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3EDA9AB9" w:rsidR="00CC1CD1"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Pr>
          <w:rFonts w:ascii="GHEA Grapalat" w:hAnsi="GHEA Grapalat"/>
          <w:i w:val="0"/>
          <w:lang w:val="af-ZA"/>
        </w:rPr>
        <w:t>2</w:t>
      </w:r>
      <w:r w:rsidR="00755FFC">
        <w:rPr>
          <w:rFonts w:ascii="GHEA Grapalat" w:hAnsi="GHEA Grapalat"/>
          <w:i w:val="0"/>
          <w:lang w:val="af-ZA"/>
        </w:rPr>
        <w:t>4</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sidR="00DB7DAA">
        <w:rPr>
          <w:rFonts w:ascii="GHEA Grapalat" w:hAnsi="GHEA Grapalat"/>
          <w:i w:val="0"/>
          <w:lang w:val="af-ZA"/>
        </w:rPr>
        <w:t>օգոստոսի</w:t>
      </w:r>
      <w:r w:rsidR="00636701" w:rsidRPr="00B629B1">
        <w:rPr>
          <w:rFonts w:ascii="GHEA Grapalat" w:hAnsi="GHEA Grapalat"/>
          <w:i w:val="0"/>
          <w:lang w:val="af-ZA"/>
        </w:rPr>
        <w:t xml:space="preserve"> </w:t>
      </w:r>
      <w:r w:rsidR="00DB7DAA">
        <w:rPr>
          <w:rFonts w:ascii="GHEA Grapalat" w:hAnsi="GHEA Grapalat"/>
          <w:i w:val="0"/>
          <w:lang w:val="af-ZA"/>
        </w:rPr>
        <w:t>1</w:t>
      </w:r>
      <w:r w:rsidR="00B629B1" w:rsidRPr="00B629B1">
        <w:rPr>
          <w:rFonts w:ascii="GHEA Grapalat" w:hAnsi="GHEA Grapalat"/>
          <w:i w:val="0"/>
          <w:lang w:val="af-ZA"/>
        </w:rPr>
        <w:t>-ի</w:t>
      </w:r>
      <w:r w:rsidRPr="00F60778">
        <w:rPr>
          <w:rFonts w:ascii="GHEA Grapalat" w:hAnsi="GHEA Grapalat"/>
          <w:i w:val="0"/>
          <w:lang w:val="af-ZA"/>
        </w:rPr>
        <w:t xml:space="preserve"> </w:t>
      </w:r>
      <w:r w:rsidRPr="005E1F72">
        <w:rPr>
          <w:rFonts w:ascii="GHEA Grapalat" w:hAnsi="GHEA Grapalat"/>
          <w:i w:val="0"/>
          <w:lang w:val="af-ZA"/>
        </w:rPr>
        <w:t>«</w:t>
      </w:r>
      <w:r w:rsidRPr="00B629B1">
        <w:rPr>
          <w:rFonts w:ascii="GHEA Grapalat" w:hAnsi="GHEA Grapalat"/>
          <w:i w:val="0"/>
          <w:lang w:val="af-ZA"/>
        </w:rPr>
        <w:t>2</w:t>
      </w:r>
      <w:r w:rsidRPr="005E1F72">
        <w:rPr>
          <w:rFonts w:ascii="GHEA Grapalat" w:hAnsi="GHEA Grapalat"/>
          <w:i w:val="0"/>
          <w:lang w:val="af-ZA"/>
        </w:rPr>
        <w:t xml:space="preserve">» որոշմամբ </w:t>
      </w:r>
    </w:p>
    <w:p w14:paraId="123C255B" w14:textId="77777777" w:rsidR="00CC1CD1" w:rsidRDefault="00CC1CD1" w:rsidP="00CC1CD1">
      <w:pPr>
        <w:pStyle w:val="BodyTextIndent"/>
        <w:spacing w:line="240" w:lineRule="auto"/>
        <w:jc w:val="center"/>
        <w:rPr>
          <w:rFonts w:ascii="GHEA Grapalat" w:hAnsi="GHEA Grapalat"/>
          <w:i w:val="0"/>
          <w:lang w:val="af-ZA"/>
        </w:rPr>
      </w:pPr>
    </w:p>
    <w:p w14:paraId="2871C7FC" w14:textId="32D17E74"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w:t>
      </w:r>
      <w:r w:rsidR="004017CE">
        <w:rPr>
          <w:rFonts w:ascii="GHEA Grapalat" w:hAnsi="GHEA Grapalat"/>
          <w:i w:val="0"/>
          <w:lang w:val="af-ZA"/>
        </w:rPr>
        <w:t>ՀԲՄԱՇՁԲ-</w:t>
      </w:r>
      <w:r w:rsidR="00DB7DAA">
        <w:rPr>
          <w:rFonts w:ascii="GHEA Grapalat" w:hAnsi="GHEA Grapalat"/>
          <w:i w:val="0"/>
          <w:lang w:val="af-ZA"/>
        </w:rPr>
        <w:t>24/7</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5FA5E7E9"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4017CE">
        <w:rPr>
          <w:rFonts w:ascii="GHEA Grapalat" w:hAnsi="GHEA Grapalat"/>
          <w:i w:val="0"/>
          <w:lang w:val="af-ZA"/>
        </w:rPr>
        <w:t>հրատապ 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755FFC">
        <w:rPr>
          <w:lang w:val="hy-AM"/>
        </w:rPr>
        <w:instrText xml:space="preserve"> HYPERLINK "http://www.armeps.am" </w:instrText>
      </w:r>
      <w:r>
        <w:fldChar w:fldCharType="separate"/>
      </w:r>
      <w:r w:rsidRPr="005E1F72">
        <w:rPr>
          <w:rFonts w:ascii="GHEA Grapalat" w:hAnsi="GHEA Grapalat"/>
          <w:i w:val="0"/>
          <w:lang w:val="af-ZA" w:eastAsia="ru-RU"/>
        </w:rPr>
        <w:t>www.armeps.am</w:t>
      </w:r>
      <w:r>
        <w:rPr>
          <w:rFonts w:ascii="GHEA Grapalat" w:hAnsi="GHEA Grapalat"/>
          <w:i w:val="0"/>
          <w:lang w:val="af-ZA" w:eastAsia="ru-RU"/>
        </w:rP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7E25296A" w:rsidR="00CC1CD1" w:rsidRPr="005E1F72" w:rsidRDefault="00CC1CD1" w:rsidP="00DB7DAA">
      <w:pPr>
        <w:jc w:val="both"/>
        <w:rPr>
          <w:rFonts w:ascii="GHEA Grapalat" w:hAnsi="GHEA Grapalat"/>
          <w:i/>
          <w:lang w:val="af-ZA"/>
        </w:rPr>
      </w:pPr>
      <w:r w:rsidRPr="00DB7DAA">
        <w:rPr>
          <w:rFonts w:ascii="GHEA Grapalat" w:hAnsi="GHEA Grapalat"/>
          <w:sz w:val="20"/>
          <w:szCs w:val="20"/>
          <w:lang w:val="af-ZA"/>
        </w:rPr>
        <w:tab/>
      </w:r>
      <w:bookmarkStart w:id="0" w:name="_Hlk23167417"/>
      <w:r w:rsidRPr="00DB7DAA">
        <w:rPr>
          <w:rFonts w:ascii="GHEA Grapalat" w:hAnsi="GHEA Grapalat"/>
          <w:sz w:val="20"/>
          <w:szCs w:val="20"/>
          <w:lang w:val="af-ZA"/>
        </w:rPr>
        <w:t>Սույն ընթացակարգի</w:t>
      </w:r>
      <w:bookmarkEnd w:id="0"/>
      <w:r w:rsidRPr="00DB7DAA">
        <w:rPr>
          <w:rFonts w:ascii="GHEA Grapalat" w:hAnsi="GHEA Grapalat"/>
          <w:sz w:val="20"/>
          <w:szCs w:val="20"/>
          <w:lang w:val="af-ZA"/>
        </w:rPr>
        <w:t xml:space="preserve"> արդյունքում ընտրված մասնակցին սահմանված կարգով կառաջարկվի կնքել </w:t>
      </w:r>
      <w:r w:rsidR="00DB7DAA" w:rsidRPr="00DB7DAA">
        <w:rPr>
          <w:rFonts w:ascii="GHEA Grapalat" w:hAnsi="GHEA Grapalat"/>
          <w:sz w:val="20"/>
          <w:szCs w:val="20"/>
          <w:lang w:val="af-ZA"/>
        </w:rPr>
        <w:t>Երևան քաղաքի Հանրապետության հրապարակի և Վ. Սարգսյան փողոցների միջին նորոգման աշխատանքներ</w:t>
      </w:r>
      <w:r w:rsidR="00DB7DAA">
        <w:rPr>
          <w:rFonts w:ascii="GHEA Grapalat" w:hAnsi="GHEA Grapalat"/>
          <w:sz w:val="20"/>
          <w:szCs w:val="20"/>
          <w:lang w:val="af-ZA"/>
        </w:rPr>
        <w:t>ի</w:t>
      </w:r>
      <w:r w:rsidR="004017CE" w:rsidRPr="00DB7DAA">
        <w:rPr>
          <w:rFonts w:ascii="GHEA Grapalat" w:hAnsi="GHEA Grapalat"/>
          <w:sz w:val="20"/>
          <w:szCs w:val="20"/>
          <w:lang w:val="af-ZA"/>
        </w:rPr>
        <w:t xml:space="preserve"> </w:t>
      </w:r>
      <w:r w:rsidRPr="00DB7DAA">
        <w:rPr>
          <w:rFonts w:ascii="GHEA Grapalat" w:hAnsi="GHEA Grapalat"/>
          <w:sz w:val="20"/>
          <w:szCs w:val="20"/>
          <w:lang w:val="af-ZA"/>
        </w:rPr>
        <w:t>կատարման պայմանագիր (այսուհետ` պայմանագիր)։</w:t>
      </w:r>
      <w:r w:rsidRPr="005E1F72">
        <w:rPr>
          <w:rFonts w:ascii="GHEA Grapalat" w:hAnsi="GHEA Grapalat"/>
          <w:lang w:val="af-ZA"/>
        </w:rPr>
        <w:t xml:space="preserve">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255A49AE"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755FFC">
        <w:rPr>
          <w:lang w:val="af-ZA"/>
        </w:rPr>
        <w:instrText xml:space="preserve"> HYPERLINK "http://www.armeps.am" </w:instrText>
      </w:r>
      <w:r>
        <w:fldChar w:fldCharType="separate"/>
      </w:r>
      <w:r w:rsidRPr="005E1F72">
        <w:rPr>
          <w:rFonts w:ascii="GHEA Grapalat" w:hAnsi="GHEA Grapalat"/>
          <w:i w:val="0"/>
          <w:lang w:val="af-ZA" w:eastAsia="ru-RU"/>
        </w:rPr>
        <w:t>www.armeps.am</w:t>
      </w:r>
      <w:r>
        <w:rPr>
          <w:rFonts w:ascii="GHEA Grapalat" w:hAnsi="GHEA Grapalat"/>
          <w:i w:val="0"/>
          <w:lang w:val="af-ZA" w:eastAsia="ru-RU"/>
        </w:rP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636701">
        <w:rPr>
          <w:rFonts w:ascii="GHEA Grapalat" w:hAnsi="GHEA Grapalat"/>
          <w:b/>
          <w:i w:val="0"/>
          <w:lang w:val="af-ZA"/>
        </w:rPr>
        <w:t xml:space="preserve">մինչև 2024 թվականի </w:t>
      </w:r>
      <w:r w:rsidR="00DB7DAA">
        <w:rPr>
          <w:rFonts w:ascii="GHEA Grapalat" w:hAnsi="GHEA Grapalat"/>
          <w:b/>
          <w:i w:val="0"/>
          <w:lang w:val="af-ZA"/>
        </w:rPr>
        <w:t>օգոստոսի</w:t>
      </w:r>
      <w:r w:rsidR="00636701">
        <w:rPr>
          <w:rFonts w:ascii="GHEA Grapalat" w:hAnsi="GHEA Grapalat"/>
          <w:b/>
          <w:i w:val="0"/>
          <w:lang w:val="af-ZA"/>
        </w:rPr>
        <w:t xml:space="preserve"> </w:t>
      </w:r>
      <w:r w:rsidR="00DB7DAA">
        <w:rPr>
          <w:rFonts w:ascii="GHEA Grapalat" w:hAnsi="GHEA Grapalat"/>
          <w:b/>
          <w:i w:val="0"/>
          <w:lang w:val="af-ZA"/>
        </w:rPr>
        <w:t>13</w:t>
      </w:r>
      <w:r w:rsidRPr="0018744E">
        <w:rPr>
          <w:rFonts w:ascii="GHEA Grapalat" w:hAnsi="GHEA Grapalat"/>
          <w:b/>
          <w:i w:val="0"/>
          <w:lang w:val="hy-AM"/>
        </w:rPr>
        <w:t xml:space="preserve">-ը, ժամը </w:t>
      </w:r>
      <w:r w:rsidR="00D76291">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0FA785F9" w14:textId="694A21D3"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636701">
        <w:rPr>
          <w:rFonts w:ascii="GHEA Grapalat" w:hAnsi="GHEA Grapalat"/>
          <w:b/>
          <w:i w:val="0"/>
          <w:lang w:val="af-ZA"/>
        </w:rPr>
        <w:t xml:space="preserve">մինչև 2024 թվականի </w:t>
      </w:r>
      <w:r w:rsidR="00DB7DAA">
        <w:rPr>
          <w:rFonts w:ascii="GHEA Grapalat" w:hAnsi="GHEA Grapalat"/>
          <w:b/>
          <w:i w:val="0"/>
          <w:lang w:val="af-ZA"/>
        </w:rPr>
        <w:t>օգոստոսի 13</w:t>
      </w:r>
      <w:r w:rsidRPr="0018744E">
        <w:rPr>
          <w:rFonts w:ascii="GHEA Grapalat" w:hAnsi="GHEA Grapalat"/>
          <w:b/>
          <w:i w:val="0"/>
          <w:lang w:val="hy-AM"/>
        </w:rPr>
        <w:t xml:space="preserve">-ը, ժամը </w:t>
      </w:r>
      <w:r w:rsidR="00D76291">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78BA222D"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D76291">
        <w:rPr>
          <w:rFonts w:ascii="GHEA Grapalat" w:hAnsi="GHEA Grapalat"/>
          <w:i w:val="0"/>
          <w:lang w:val="hy-AM"/>
        </w:rPr>
        <w:t>Գոռ Մուրադյանին</w:t>
      </w:r>
      <w:r w:rsidRPr="00F34769">
        <w:rPr>
          <w:rFonts w:ascii="GHEA Grapalat" w:hAnsi="GHEA Grapalat"/>
          <w:i w:val="0"/>
          <w:lang w:val="af-ZA"/>
        </w:rPr>
        <w:t>։</w:t>
      </w:r>
    </w:p>
    <w:p w14:paraId="5E131DF7" w14:textId="203452E3" w:rsidR="00CC1CD1" w:rsidRPr="00F34769" w:rsidRDefault="00CC1CD1" w:rsidP="00D76291">
      <w:pPr>
        <w:pStyle w:val="BodyTextIndent"/>
        <w:spacing w:line="240" w:lineRule="auto"/>
        <w:ind w:firstLine="0"/>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D76291">
        <w:rPr>
          <w:rFonts w:ascii="GHEA Grapalat" w:hAnsi="GHEA Grapalat"/>
          <w:i w:val="0"/>
          <w:lang w:val="hy-AM"/>
        </w:rPr>
        <w:t>373</w:t>
      </w:r>
      <w:r w:rsidRPr="00F34769">
        <w:rPr>
          <w:rFonts w:ascii="GHEA Grapalat" w:hAnsi="GHEA Grapalat"/>
          <w:i w:val="0"/>
          <w:lang w:val="af-ZA"/>
        </w:rPr>
        <w:t>։</w:t>
      </w:r>
    </w:p>
    <w:p w14:paraId="1E716260" w14:textId="0E1A1F68" w:rsidR="00CC1CD1" w:rsidRPr="007D7CDD" w:rsidRDefault="00CC1CD1" w:rsidP="00D76291">
      <w:pPr>
        <w:pStyle w:val="BodyTextIndent"/>
        <w:spacing w:line="240" w:lineRule="auto"/>
        <w:ind w:firstLine="0"/>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D76291" w:rsidRPr="00D76291">
        <w:rPr>
          <w:rFonts w:ascii="GHEA Grapalat" w:hAnsi="GHEA Grapalat"/>
          <w:b/>
          <w:i w:val="0"/>
          <w:lang w:val="af-ZA"/>
        </w:rPr>
        <w:t>gor.</w:t>
      </w:r>
      <w:r w:rsidR="00D76291">
        <w:rPr>
          <w:rFonts w:ascii="GHEA Grapalat" w:hAnsi="GHEA Grapalat"/>
          <w:b/>
          <w:i w:val="0"/>
          <w:lang w:val="af-ZA"/>
        </w:rPr>
        <w:t>muradyan</w:t>
      </w:r>
      <w:r w:rsidRPr="007D7CDD">
        <w:rPr>
          <w:rFonts w:ascii="GHEA Grapalat" w:hAnsi="GHEA Grapalat"/>
          <w:b/>
          <w:i w:val="0"/>
          <w:lang w:val="af-ZA"/>
        </w:rPr>
        <w:t>@yerevan.am։</w:t>
      </w:r>
    </w:p>
    <w:p w14:paraId="7ED7C7F3" w14:textId="77777777" w:rsidR="00CC1CD1" w:rsidRPr="00F34769" w:rsidRDefault="00CC1CD1" w:rsidP="00D76291">
      <w:pPr>
        <w:pStyle w:val="BodyTextIndent"/>
        <w:spacing w:line="240" w:lineRule="auto"/>
        <w:ind w:firstLine="0"/>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34CEE94D" w14:textId="77777777" w:rsidR="00CC1CD1" w:rsidRDefault="00CC1CD1" w:rsidP="00CC1CD1">
      <w:pPr>
        <w:pStyle w:val="BodyText"/>
        <w:spacing w:after="0"/>
        <w:ind w:firstLine="567"/>
        <w:jc w:val="right"/>
        <w:rPr>
          <w:rFonts w:ascii="GHEA Grapalat" w:hAnsi="GHEA Grapalat" w:cs="Sylfaen"/>
          <w:iCs/>
          <w:sz w:val="20"/>
          <w:szCs w:val="20"/>
          <w:lang w:val="af-ZA"/>
        </w:rPr>
      </w:pPr>
    </w:p>
    <w:p w14:paraId="00D8F423" w14:textId="77777777" w:rsidR="00CC1CD1" w:rsidRDefault="00CC1CD1" w:rsidP="00CC1CD1">
      <w:pPr>
        <w:pStyle w:val="BodyText"/>
        <w:spacing w:after="0"/>
        <w:ind w:firstLine="567"/>
        <w:jc w:val="right"/>
        <w:rPr>
          <w:rFonts w:ascii="GHEA Grapalat" w:hAnsi="GHEA Grapalat" w:cs="Sylfaen"/>
          <w:iCs/>
          <w:sz w:val="20"/>
          <w:szCs w:val="20"/>
          <w:lang w:val="af-ZA"/>
        </w:rPr>
      </w:pPr>
    </w:p>
    <w:p w14:paraId="1E1A88EE" w14:textId="77777777" w:rsidR="00CC1CD1" w:rsidRPr="00485525" w:rsidRDefault="00CC1CD1" w:rsidP="00CC1CD1">
      <w:pPr>
        <w:pStyle w:val="BodyText"/>
        <w:spacing w:after="0"/>
        <w:ind w:firstLine="567"/>
        <w:jc w:val="right"/>
        <w:rPr>
          <w:rFonts w:ascii="GHEA Grapalat" w:hAnsi="GHEA Grapalat" w:cs="Sylfaen"/>
          <w:iCs/>
          <w:sz w:val="20"/>
          <w:szCs w:val="20"/>
          <w:lang w:val="af-ZA"/>
        </w:rPr>
      </w:pPr>
    </w:p>
    <w:p w14:paraId="7B03DE5C" w14:textId="77777777" w:rsidR="00CC1CD1" w:rsidRPr="0007287D" w:rsidRDefault="00CC1CD1" w:rsidP="00CC1CD1">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219FD9C5"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4017CE">
        <w:rPr>
          <w:rFonts w:ascii="GHEA Grapalat" w:hAnsi="GHEA Grapalat" w:cs="Sylfaen"/>
          <w:iCs/>
          <w:sz w:val="20"/>
          <w:szCs w:val="20"/>
          <w:lang w:val="af-ZA"/>
        </w:rPr>
        <w:t>ՀԲՄԱՇՁԲ-</w:t>
      </w:r>
      <w:r w:rsidR="00DB7DAA">
        <w:rPr>
          <w:rFonts w:ascii="GHEA Grapalat" w:hAnsi="GHEA Grapalat" w:cs="Sylfaen"/>
          <w:iCs/>
          <w:sz w:val="20"/>
          <w:szCs w:val="20"/>
          <w:lang w:val="af-ZA"/>
        </w:rPr>
        <w:t>24/7</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02613ADC" w14:textId="039234DD" w:rsidR="00CC1CD1" w:rsidRPr="0007287D" w:rsidRDefault="004017CE" w:rsidP="00CC1CD1">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հրատապ</w:t>
      </w:r>
      <w:proofErr w:type="spellEnd"/>
      <w:r w:rsidRPr="00636701">
        <w:rPr>
          <w:rFonts w:ascii="GHEA Grapalat" w:hAnsi="GHEA Grapalat" w:cs="Sylfaen"/>
          <w:iCs/>
          <w:sz w:val="20"/>
          <w:szCs w:val="20"/>
          <w:lang w:val="af-ZA"/>
        </w:rPr>
        <w:t xml:space="preserve"> </w:t>
      </w:r>
      <w:proofErr w:type="spellStart"/>
      <w:r>
        <w:rPr>
          <w:rFonts w:ascii="GHEA Grapalat" w:hAnsi="GHEA Grapalat" w:cs="Sylfaen"/>
          <w:iCs/>
          <w:sz w:val="20"/>
          <w:szCs w:val="20"/>
        </w:rPr>
        <w:t>բաց</w:t>
      </w:r>
      <w:proofErr w:type="spellEnd"/>
      <w:r w:rsidRPr="00636701">
        <w:rPr>
          <w:rFonts w:ascii="GHEA Grapalat" w:hAnsi="GHEA Grapalat" w:cs="Sylfaen"/>
          <w:iCs/>
          <w:sz w:val="20"/>
          <w:szCs w:val="20"/>
          <w:lang w:val="af-ZA"/>
        </w:rPr>
        <w:t xml:space="preserve"> </w:t>
      </w:r>
      <w:proofErr w:type="spellStart"/>
      <w:r>
        <w:rPr>
          <w:rFonts w:ascii="GHEA Grapalat" w:hAnsi="GHEA Grapalat" w:cs="Sylfaen"/>
          <w:iCs/>
          <w:sz w:val="20"/>
          <w:szCs w:val="20"/>
        </w:rPr>
        <w:t>մրցույթ</w:t>
      </w:r>
      <w:proofErr w:type="spellEnd"/>
      <w:r w:rsidR="00CC1CD1" w:rsidRPr="0007287D">
        <w:rPr>
          <w:rFonts w:ascii="GHEA Grapalat" w:hAnsi="GHEA Grapalat" w:cs="Times Armenian"/>
          <w:iCs/>
          <w:sz w:val="20"/>
          <w:szCs w:val="20"/>
          <w:lang w:val="af-ZA"/>
        </w:rPr>
        <w:t xml:space="preserve">ի գնահատող </w:t>
      </w:r>
      <w:proofErr w:type="spellStart"/>
      <w:r w:rsidR="00CC1CD1" w:rsidRPr="0007287D">
        <w:rPr>
          <w:rFonts w:ascii="GHEA Grapalat" w:hAnsi="GHEA Grapalat" w:cs="Sylfaen"/>
          <w:iCs/>
          <w:sz w:val="20"/>
          <w:szCs w:val="20"/>
        </w:rPr>
        <w:t>հանձնաժողովի</w:t>
      </w:r>
      <w:proofErr w:type="spellEnd"/>
    </w:p>
    <w:p w14:paraId="671BA98A" w14:textId="3DBCA2AB"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sidR="00E56AC8">
        <w:rPr>
          <w:rFonts w:ascii="GHEA Grapalat" w:hAnsi="GHEA Grapalat" w:cs="Sylfaen"/>
          <w:iCs/>
          <w:sz w:val="20"/>
          <w:szCs w:val="20"/>
          <w:lang w:val="hy-AM"/>
        </w:rPr>
        <w:t>4</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EA2FF8">
        <w:rPr>
          <w:rFonts w:ascii="GHEA Grapalat" w:hAnsi="GHEA Grapalat" w:cs="Times Armenian"/>
          <w:iCs/>
          <w:sz w:val="20"/>
          <w:szCs w:val="20"/>
          <w:lang w:val="af-ZA"/>
        </w:rPr>
        <w:t>օգոստոսի</w:t>
      </w:r>
      <w:r w:rsidR="00607D42">
        <w:rPr>
          <w:rFonts w:ascii="GHEA Grapalat" w:hAnsi="GHEA Grapalat" w:cs="Times Armenian"/>
          <w:iCs/>
          <w:sz w:val="20"/>
          <w:szCs w:val="20"/>
          <w:lang w:val="hy-AM"/>
        </w:rPr>
        <w:t xml:space="preserve"> </w:t>
      </w:r>
      <w:r w:rsidR="006B02C4">
        <w:rPr>
          <w:rFonts w:ascii="GHEA Grapalat" w:hAnsi="GHEA Grapalat" w:cs="Times Armenian"/>
          <w:iCs/>
          <w:sz w:val="20"/>
          <w:szCs w:val="20"/>
          <w:lang w:val="hy-AM"/>
        </w:rPr>
        <w:t>1</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5E1F72" w:rsidRDefault="00CC1CD1" w:rsidP="00CC1CD1">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E2C2BBE" w14:textId="77777777" w:rsidR="00CC1CD1" w:rsidRPr="005E1F72" w:rsidRDefault="00CC1CD1" w:rsidP="00CC1CD1">
      <w:pPr>
        <w:pStyle w:val="BodyText"/>
        <w:ind w:right="-7" w:firstLine="567"/>
        <w:jc w:val="center"/>
        <w:rPr>
          <w:rFonts w:ascii="GHEA Grapalat" w:hAnsi="GHEA Grapalat"/>
          <w:lang w:val="af-ZA"/>
        </w:rPr>
      </w:pPr>
    </w:p>
    <w:p w14:paraId="4F96C8F3" w14:textId="77777777" w:rsidR="00CC1CD1" w:rsidRPr="005E1F72" w:rsidRDefault="00CC1CD1" w:rsidP="00CC1CD1">
      <w:pPr>
        <w:pStyle w:val="BodyText"/>
        <w:ind w:right="-7" w:firstLine="567"/>
        <w:jc w:val="center"/>
        <w:rPr>
          <w:rFonts w:ascii="GHEA Grapalat" w:hAnsi="GHEA Grapalat"/>
          <w:lang w:val="af-ZA"/>
        </w:rPr>
      </w:pPr>
    </w:p>
    <w:p w14:paraId="66A80391" w14:textId="77777777" w:rsidR="00CC1CD1" w:rsidRPr="005E1F72" w:rsidRDefault="00CC1CD1" w:rsidP="00CC1CD1">
      <w:pPr>
        <w:pStyle w:val="BodyText"/>
        <w:ind w:right="-7" w:firstLine="567"/>
        <w:jc w:val="center"/>
        <w:rPr>
          <w:rFonts w:ascii="GHEA Grapalat" w:hAnsi="GHEA Grapalat"/>
          <w:lang w:val="af-ZA"/>
        </w:rPr>
      </w:pPr>
    </w:p>
    <w:p w14:paraId="569DC417" w14:textId="77777777" w:rsidR="00CC1CD1" w:rsidRPr="005E1F72" w:rsidRDefault="00CC1CD1" w:rsidP="00CC1CD1">
      <w:pPr>
        <w:pStyle w:val="BodyText"/>
        <w:ind w:right="-7" w:firstLine="567"/>
        <w:jc w:val="center"/>
        <w:rPr>
          <w:rFonts w:ascii="GHEA Grapalat" w:hAnsi="GHEA Grapalat"/>
          <w:lang w:val="af-ZA"/>
        </w:rPr>
      </w:pP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3E9785D7" w:rsidR="00CC1CD1" w:rsidRPr="00B629B1" w:rsidRDefault="00CC1CD1" w:rsidP="00CC1CD1">
      <w:pPr>
        <w:pStyle w:val="BodyText"/>
        <w:ind w:right="-7"/>
        <w:jc w:val="center"/>
        <w:rPr>
          <w:rFonts w:ascii="GHEA Grapalat" w:hAnsi="GHEA Grapalat" w:cs="Sylfaen"/>
          <w:lang w:val="af-ZA"/>
        </w:rPr>
      </w:pPr>
      <w:r w:rsidRPr="00463C9A">
        <w:rPr>
          <w:rFonts w:ascii="GHEA Grapalat" w:hAnsi="GHEA Grapalat" w:cs="Sylfaen"/>
        </w:rPr>
        <w:t>ԵՐԵՎԱՆԻ</w:t>
      </w:r>
      <w:r w:rsidRPr="00B629B1">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B629B1">
        <w:rPr>
          <w:rFonts w:ascii="GHEA Grapalat" w:hAnsi="GHEA Grapalat" w:cs="Sylfaen"/>
          <w:lang w:val="af-ZA"/>
        </w:rPr>
        <w:t xml:space="preserve"> </w:t>
      </w:r>
      <w:r w:rsidRPr="005E1F72">
        <w:rPr>
          <w:rFonts w:ascii="GHEA Grapalat" w:hAnsi="GHEA Grapalat" w:cs="Sylfaen"/>
        </w:rPr>
        <w:t>ԿԱՐԻՔՆԵՐԻ</w:t>
      </w:r>
      <w:r w:rsidRPr="00B629B1">
        <w:rPr>
          <w:rFonts w:ascii="GHEA Grapalat" w:hAnsi="GHEA Grapalat" w:cs="Sylfaen"/>
          <w:lang w:val="af-ZA"/>
        </w:rPr>
        <w:t xml:space="preserve"> </w:t>
      </w:r>
      <w:r w:rsidRPr="005E1F72">
        <w:rPr>
          <w:rFonts w:ascii="GHEA Grapalat" w:hAnsi="GHEA Grapalat" w:cs="Sylfaen"/>
        </w:rPr>
        <w:t>ՀԱՄԱՐ</w:t>
      </w:r>
      <w:r w:rsidRPr="00B629B1">
        <w:rPr>
          <w:rFonts w:ascii="GHEA Grapalat" w:hAnsi="GHEA Grapalat" w:cs="Sylfaen"/>
          <w:lang w:val="af-ZA"/>
        </w:rPr>
        <w:t xml:space="preserve">` </w:t>
      </w:r>
      <w:r w:rsidR="00690C2D" w:rsidRPr="00690C2D">
        <w:rPr>
          <w:rFonts w:ascii="GHEA Grapalat" w:hAnsi="GHEA Grapalat"/>
          <w:lang w:val="af-ZA"/>
        </w:rPr>
        <w:t>ԵՐ</w:t>
      </w:r>
      <w:r w:rsidR="00690C2D">
        <w:rPr>
          <w:rFonts w:ascii="GHEA Grapalat" w:hAnsi="GHEA Grapalat"/>
          <w:lang w:val="af-ZA"/>
        </w:rPr>
        <w:t>ԵՎ</w:t>
      </w:r>
      <w:r w:rsidR="00690C2D" w:rsidRPr="00690C2D">
        <w:rPr>
          <w:rFonts w:ascii="GHEA Grapalat" w:hAnsi="GHEA Grapalat"/>
          <w:lang w:val="af-ZA"/>
        </w:rPr>
        <w:t xml:space="preserve">ԱՆ ՔԱՂԱՔԻ ՀԱՆՐԱՊԵՏՈՒԹՅԱՆ ՀՐԱՊԱՐԱԿԻ </w:t>
      </w:r>
      <w:r w:rsidR="00690C2D">
        <w:rPr>
          <w:rFonts w:ascii="GHEA Grapalat" w:hAnsi="GHEA Grapalat"/>
          <w:lang w:val="af-ZA"/>
        </w:rPr>
        <w:t>ԵՎ</w:t>
      </w:r>
      <w:r w:rsidR="00690C2D" w:rsidRPr="00690C2D">
        <w:rPr>
          <w:rFonts w:ascii="GHEA Grapalat" w:hAnsi="GHEA Grapalat"/>
          <w:lang w:val="af-ZA"/>
        </w:rPr>
        <w:t xml:space="preserve"> Վ. ՍԱՐԳՍՅԱՆ ՓՈՂՈՑՆԵՐԻ ՄԻՋԻՆ ՆՈՐՈԳՄԱՆ ԱՇԽԱՏԱՆՔՆԵՐԻ</w:t>
      </w:r>
      <w:r w:rsidR="00690C2D" w:rsidRPr="00B629B1">
        <w:rPr>
          <w:rFonts w:ascii="GHEA Grapalat" w:hAnsi="GHEA Grapalat" w:cs="Sylfaen"/>
          <w:lang w:val="af-ZA"/>
        </w:rPr>
        <w:t xml:space="preserve"> </w:t>
      </w:r>
      <w:r w:rsidRPr="005E1F72">
        <w:rPr>
          <w:rFonts w:ascii="GHEA Grapalat" w:hAnsi="GHEA Grapalat" w:cs="Sylfaen"/>
        </w:rPr>
        <w:t>ՁԵՌՔԲԵՐՄԱՆ</w:t>
      </w:r>
      <w:r w:rsidRPr="00B629B1">
        <w:rPr>
          <w:rFonts w:ascii="GHEA Grapalat" w:hAnsi="GHEA Grapalat" w:cs="Sylfaen"/>
          <w:lang w:val="af-ZA"/>
        </w:rPr>
        <w:t xml:space="preserve"> </w:t>
      </w:r>
      <w:r w:rsidRPr="005E1F72">
        <w:rPr>
          <w:rFonts w:ascii="GHEA Grapalat" w:hAnsi="GHEA Grapalat" w:cs="Sylfaen"/>
        </w:rPr>
        <w:t>ՆՊԱՏԱԿՈՎ</w:t>
      </w:r>
      <w:r w:rsidRPr="00B629B1">
        <w:rPr>
          <w:rFonts w:ascii="GHEA Grapalat" w:hAnsi="GHEA Grapalat" w:cs="Sylfaen"/>
          <w:lang w:val="af-ZA"/>
        </w:rPr>
        <w:t xml:space="preserve">  </w:t>
      </w:r>
      <w:r w:rsidRPr="005E1F72">
        <w:rPr>
          <w:rFonts w:ascii="GHEA Grapalat" w:hAnsi="GHEA Grapalat" w:cs="Sylfaen"/>
        </w:rPr>
        <w:t>ՀԱՅՏԱՐԱՐՎԱԾ</w:t>
      </w:r>
      <w:r w:rsidRPr="00B629B1">
        <w:rPr>
          <w:rFonts w:ascii="GHEA Grapalat" w:hAnsi="GHEA Grapalat" w:cs="Sylfaen"/>
          <w:lang w:val="af-ZA"/>
        </w:rPr>
        <w:t xml:space="preserve"> </w:t>
      </w:r>
      <w:r w:rsidR="004017CE">
        <w:rPr>
          <w:rFonts w:ascii="GHEA Grapalat" w:hAnsi="GHEA Grapalat" w:cs="Sylfaen"/>
        </w:rPr>
        <w:t>ՀՐԱՏԱՊ</w:t>
      </w:r>
      <w:r w:rsidR="004017CE" w:rsidRPr="00B629B1">
        <w:rPr>
          <w:rFonts w:ascii="GHEA Grapalat" w:hAnsi="GHEA Grapalat" w:cs="Sylfaen"/>
          <w:lang w:val="af-ZA"/>
        </w:rPr>
        <w:t xml:space="preserve"> </w:t>
      </w:r>
      <w:r w:rsidR="004017CE">
        <w:rPr>
          <w:rFonts w:ascii="GHEA Grapalat" w:hAnsi="GHEA Grapalat" w:cs="Sylfaen"/>
        </w:rPr>
        <w:t>ԲԱՑ</w:t>
      </w:r>
      <w:r w:rsidR="004017CE" w:rsidRPr="00B629B1">
        <w:rPr>
          <w:rFonts w:ascii="GHEA Grapalat" w:hAnsi="GHEA Grapalat" w:cs="Sylfaen"/>
          <w:lang w:val="af-ZA"/>
        </w:rPr>
        <w:t xml:space="preserve"> </w:t>
      </w:r>
      <w:r w:rsidR="004017CE">
        <w:rPr>
          <w:rFonts w:ascii="GHEA Grapalat" w:hAnsi="GHEA Grapalat" w:cs="Sylfaen"/>
        </w:rPr>
        <w:t>ՄՐՑՈՒՅԹ</w:t>
      </w:r>
      <w:r w:rsidRPr="005E1F72">
        <w:rPr>
          <w:rFonts w:ascii="GHEA Grapalat" w:hAnsi="GHEA Grapalat" w:cs="Sylfaen"/>
        </w:rPr>
        <w:t>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Pr="005E1F72" w:rsidRDefault="00CC1CD1"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FA9E599" w14:textId="77777777" w:rsidR="00CC1CD1" w:rsidRPr="005E1F72" w:rsidRDefault="00CC1CD1" w:rsidP="00CC1CD1">
      <w:pPr>
        <w:pStyle w:val="BodyText"/>
        <w:ind w:right="-7" w:firstLine="567"/>
        <w:jc w:val="center"/>
        <w:rPr>
          <w:rFonts w:ascii="GHEA Grapalat" w:hAnsi="GHEA Grapalat"/>
          <w:lang w:val="af-ZA"/>
        </w:rPr>
      </w:pPr>
    </w:p>
    <w:p w14:paraId="03D9CF84" w14:textId="77777777" w:rsidR="00CC1CD1" w:rsidRPr="005E1F72" w:rsidRDefault="00CC1CD1" w:rsidP="00CC1CD1">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Pr="005E1F72">
        <w:rPr>
          <w:rFonts w:ascii="GHEA Grapalat" w:hAnsi="GHEA Grapalat" w:cs="Sylfaen"/>
          <w:i/>
          <w:sz w:val="22"/>
          <w:szCs w:val="22"/>
        </w:rPr>
        <w:lastRenderedPageBreak/>
        <w:t>Հարգելի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մասնակից</w:t>
      </w:r>
      <w:proofErr w:type="spellEnd"/>
      <w:r w:rsidRPr="005E1F72">
        <w:rPr>
          <w:rFonts w:ascii="GHEA Grapalat" w:hAnsi="GHEA Grapalat" w:cs="Sylfaen"/>
          <w:i/>
          <w:sz w:val="22"/>
          <w:szCs w:val="22"/>
          <w:lang w:val="af-ZA"/>
        </w:rPr>
        <w:t xml:space="preserve"> </w:t>
      </w:r>
      <w:proofErr w:type="spellStart"/>
      <w:r w:rsidRPr="005E1F72">
        <w:rPr>
          <w:rFonts w:ascii="GHEA Grapalat" w:hAnsi="GHEA Grapalat" w:cs="Sylfaen"/>
          <w:i/>
          <w:sz w:val="22"/>
          <w:szCs w:val="22"/>
        </w:rPr>
        <w:t>նախքան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կազմելը</w:t>
      </w:r>
      <w:proofErr w:type="spellEnd"/>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ներկայացնելը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խնդրում</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ենք</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մանրամասնորեն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ուսումնասիրել</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սույն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քանի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որ</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հրավերին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չհամապատասխանող</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ենթակա</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մերժման</w:t>
      </w:r>
      <w:proofErr w:type="spellEnd"/>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755FFC">
        <w:rPr>
          <w:lang w:val="af-ZA"/>
        </w:rPr>
        <w:instrText xml:space="preserve"> HYPERLINK "http://www.armeps.am" </w:instrText>
      </w:r>
      <w:r>
        <w:fldChar w:fldCharType="separate"/>
      </w:r>
      <w:r w:rsidRPr="002A4619">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755FFC">
        <w:rPr>
          <w:lang w:val="af-ZA"/>
        </w:rPr>
        <w:instrText xml:space="preserve"> HYPERLINK "http://www.procurement.am" </w:instrText>
      </w:r>
      <w:r>
        <w:fldChar w:fldCharType="separate"/>
      </w:r>
      <w:r w:rsidRPr="0010316E">
        <w:rPr>
          <w:rStyle w:val="Hyperlink"/>
          <w:rFonts w:ascii="GHEA Grapalat" w:hAnsi="GHEA Grapalat" w:cs="Sylfaen"/>
          <w:i/>
          <w:sz w:val="22"/>
          <w:szCs w:val="22"/>
          <w:lang w:val="af-ZA"/>
        </w:rPr>
        <w:t>www.procurement.am</w:t>
      </w:r>
      <w:r>
        <w:rPr>
          <w:rStyle w:val="Hyperlink"/>
          <w:rFonts w:ascii="GHEA Grapalat" w:hAnsi="GHEA Grapalat" w:cs="Sylfaen"/>
          <w:i/>
          <w:sz w:val="22"/>
          <w:szCs w:val="22"/>
          <w:lang w:val="af-ZA"/>
        </w:rPr>
        <w:fldChar w:fldCharType="end"/>
      </w:r>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1"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2"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14110A0A" w14:textId="77777777" w:rsidR="00CC1CD1" w:rsidRPr="002B0AF1" w:rsidRDefault="00CC1CD1" w:rsidP="00CC1CD1">
      <w:pPr>
        <w:ind w:firstLine="567"/>
        <w:jc w:val="center"/>
        <w:rPr>
          <w:rFonts w:ascii="GHEA Grapalat" w:hAnsi="GHEA Grapalat"/>
          <w:b/>
          <w:sz w:val="20"/>
          <w:lang w:val="af-ZA"/>
        </w:rPr>
      </w:pPr>
    </w:p>
    <w:p w14:paraId="6CBADB8D" w14:textId="4FEC1ABE" w:rsidR="00CC1CD1" w:rsidRPr="00272FD2" w:rsidRDefault="00CC1CD1" w:rsidP="00CC1CD1">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272FD2">
        <w:rPr>
          <w:rFonts w:ascii="GHEA Grapalat" w:hAnsi="GHEA Grapalat"/>
          <w:b/>
          <w:sz w:val="20"/>
          <w:lang w:val="af-ZA"/>
        </w:rPr>
        <w:t xml:space="preserve"> </w:t>
      </w:r>
      <w:r w:rsidR="002B0AF1" w:rsidRPr="002B0AF1">
        <w:rPr>
          <w:rFonts w:ascii="GHEA Grapalat" w:hAnsi="GHEA Grapalat"/>
          <w:b/>
          <w:sz w:val="20"/>
          <w:lang w:val="af-ZA"/>
        </w:rPr>
        <w:t>ԵՐԵՎԱՆ ՔԱՂԱՔԻ ՀԱՆՐԱՊԵՏՈՒԹՅԱՆ ՀՐԱՊԱՐԱԿԻ ԵՎ Վ. ՍԱՐԳՍՅԱՆ ՓՈՂՈՑՆԵՐԻ ՄԻՋԻՆ ՆՈՐՈԳՄԱՆ ԱՇԽԱՏԱՆՔՆԵՐԻ</w:t>
      </w:r>
      <w:r w:rsidRPr="00272FD2">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sidR="004017CE">
        <w:rPr>
          <w:rFonts w:ascii="GHEA Grapalat" w:hAnsi="GHEA Grapalat"/>
          <w:b/>
          <w:sz w:val="20"/>
          <w:lang w:val="af-ZA"/>
        </w:rPr>
        <w:t>ՀՐԱՏԱՊ ԲԱՑ ՄՐՑՈՒՅԹ</w:t>
      </w:r>
      <w:r w:rsidRPr="005E1F72">
        <w:rPr>
          <w:rFonts w:ascii="GHEA Grapalat" w:hAnsi="GHEA Grapalat"/>
          <w:b/>
          <w:sz w:val="20"/>
          <w:lang w:val="af-ZA"/>
        </w:rPr>
        <w:t>Ի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proofErr w:type="spellStart"/>
      <w:r>
        <w:rPr>
          <w:rFonts w:ascii="GHEA Grapalat" w:hAnsi="GHEA Grapalat" w:cs="Sylfaen"/>
          <w:sz w:val="20"/>
        </w:rPr>
        <w:t>դրանց</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կարգը</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ժամկետը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դրանք</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վերցնելու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5E7AB416" w14:textId="5015A8DC"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7.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ապահովումը</w:t>
      </w:r>
      <w:proofErr w:type="spellEnd"/>
      <w:r w:rsidRPr="00972668">
        <w:rPr>
          <w:rStyle w:val="FootnoteReference"/>
          <w:rFonts w:ascii="GHEA Grapalat" w:hAnsi="GHEA Grapalat" w:cs="Sylfaen"/>
          <w:sz w:val="20"/>
        </w:rPr>
        <w:footnoteReference w:id="2"/>
      </w:r>
      <w:r w:rsidRPr="00972668">
        <w:rPr>
          <w:rFonts w:ascii="GHEA Grapalat" w:hAnsi="GHEA Grapalat" w:cs="Times Armenian"/>
          <w:sz w:val="20"/>
          <w:lang w:val="af-ZA"/>
        </w:rPr>
        <w:tab/>
        <w:t xml:space="preserve"> </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proofErr w:type="spellStart"/>
      <w:r w:rsidRPr="00972668">
        <w:rPr>
          <w:rFonts w:ascii="GHEA Grapalat" w:hAnsi="GHEA Grapalat" w:cs="Sylfaen"/>
          <w:sz w:val="20"/>
        </w:rPr>
        <w:t>այտերի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բացումը</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գնահատումը</w:t>
      </w:r>
      <w:proofErr w:type="spellEnd"/>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proofErr w:type="spellStart"/>
      <w:r w:rsidRPr="00972668">
        <w:rPr>
          <w:rFonts w:ascii="GHEA Grapalat" w:hAnsi="GHEA Grapalat" w:cs="Sylfaen"/>
          <w:sz w:val="20"/>
        </w:rPr>
        <w:t>արդյունքների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ամփոփումը</w:t>
      </w:r>
      <w:proofErr w:type="spellEnd"/>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proofErr w:type="spellStart"/>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կնքումը</w:t>
      </w:r>
      <w:proofErr w:type="spellEnd"/>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proofErr w:type="spellStart"/>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36959C92" w:rsidR="00CC1CD1" w:rsidRPr="00972668" w:rsidRDefault="00CC1CD1" w:rsidP="00CC1CD1">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4017CE">
        <w:rPr>
          <w:rFonts w:ascii="GHEA Grapalat" w:hAnsi="GHEA Grapalat" w:cs="Sylfaen"/>
          <w:b/>
          <w:sz w:val="20"/>
        </w:rPr>
        <w:t>ՀՐԱՏԱՊ</w:t>
      </w:r>
      <w:r w:rsidR="004017CE" w:rsidRPr="004017CE">
        <w:rPr>
          <w:rFonts w:ascii="GHEA Grapalat" w:hAnsi="GHEA Grapalat" w:cs="Sylfaen"/>
          <w:b/>
          <w:sz w:val="20"/>
          <w:lang w:val="af-ZA"/>
        </w:rPr>
        <w:t xml:space="preserve"> </w:t>
      </w:r>
      <w:r w:rsidR="004017CE">
        <w:rPr>
          <w:rFonts w:ascii="GHEA Grapalat" w:hAnsi="GHEA Grapalat" w:cs="Sylfaen"/>
          <w:b/>
          <w:sz w:val="20"/>
        </w:rPr>
        <w:t>ԲԱՑ</w:t>
      </w:r>
      <w:r w:rsidR="004017CE" w:rsidRPr="004017CE">
        <w:rPr>
          <w:rFonts w:ascii="GHEA Grapalat" w:hAnsi="GHEA Grapalat" w:cs="Sylfaen"/>
          <w:b/>
          <w:sz w:val="20"/>
          <w:lang w:val="af-ZA"/>
        </w:rPr>
        <w:t xml:space="preserve"> </w:t>
      </w:r>
      <w:r w:rsidR="004017CE">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proofErr w:type="spellStart"/>
      <w:r w:rsidRPr="00334B2F">
        <w:rPr>
          <w:rFonts w:ascii="GHEA Grapalat" w:hAnsi="GHEA Grapalat" w:cs="Sylfaen"/>
          <w:sz w:val="20"/>
        </w:rPr>
        <w:t>Հավելվածներ</w:t>
      </w:r>
      <w:proofErr w:type="spellEnd"/>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733C0DA2" w14:textId="1193EB03"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Pr>
          <w:rFonts w:ascii="GHEA Grapalat" w:hAnsi="GHEA Grapalat" w:cs="Times Armenian"/>
          <w:sz w:val="20"/>
          <w:lang w:val="af-ZA"/>
        </w:rPr>
        <w:t>ԵՔ-</w:t>
      </w:r>
      <w:r w:rsidR="004017CE">
        <w:rPr>
          <w:rFonts w:ascii="GHEA Grapalat" w:hAnsi="GHEA Grapalat" w:cs="Times Armenian"/>
          <w:sz w:val="20"/>
          <w:lang w:val="af-ZA"/>
        </w:rPr>
        <w:t>ՀԲՄԱՇՁԲ-</w:t>
      </w:r>
      <w:r w:rsidR="00DB7DAA">
        <w:rPr>
          <w:rFonts w:ascii="GHEA Grapalat" w:hAnsi="GHEA Grapalat" w:cs="Times Armenian"/>
          <w:sz w:val="20"/>
          <w:lang w:val="af-ZA"/>
        </w:rPr>
        <w:t>24/7</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4017CE">
        <w:rPr>
          <w:rFonts w:ascii="GHEA Grapalat" w:hAnsi="GHEA Grapalat" w:cs="Sylfaen"/>
          <w:sz w:val="20"/>
        </w:rPr>
        <w:t>հրատապ</w:t>
      </w:r>
      <w:proofErr w:type="spellEnd"/>
      <w:r w:rsidR="004017CE" w:rsidRPr="004017CE">
        <w:rPr>
          <w:rFonts w:ascii="GHEA Grapalat" w:hAnsi="GHEA Grapalat" w:cs="Sylfaen"/>
          <w:sz w:val="20"/>
          <w:lang w:val="af-ZA"/>
        </w:rPr>
        <w:t xml:space="preserve"> </w:t>
      </w:r>
      <w:proofErr w:type="spellStart"/>
      <w:r w:rsidR="004017CE">
        <w:rPr>
          <w:rFonts w:ascii="GHEA Grapalat" w:hAnsi="GHEA Grapalat" w:cs="Sylfaen"/>
          <w:sz w:val="20"/>
        </w:rPr>
        <w:t>բաց</w:t>
      </w:r>
      <w:proofErr w:type="spellEnd"/>
      <w:r w:rsidR="004017CE" w:rsidRPr="004017CE">
        <w:rPr>
          <w:rFonts w:ascii="GHEA Grapalat" w:hAnsi="GHEA Grapalat" w:cs="Sylfaen"/>
          <w:sz w:val="20"/>
          <w:lang w:val="af-ZA"/>
        </w:rPr>
        <w:t xml:space="preserve"> </w:t>
      </w:r>
      <w:proofErr w:type="spellStart"/>
      <w:r w:rsidR="004017CE">
        <w:rPr>
          <w:rFonts w:ascii="GHEA Grapalat" w:hAnsi="GHEA Grapalat" w:cs="Sylfae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Pr="005E1F72">
        <w:rPr>
          <w:rFonts w:ascii="GHEA Grapalat" w:hAnsi="GHEA Grapalat" w:cs="Times Armenian"/>
          <w:sz w:val="20"/>
          <w:lang w:val="af-ZA"/>
        </w:rPr>
        <w:t>։</w:t>
      </w:r>
    </w:p>
    <w:p w14:paraId="61E40526" w14:textId="5700E6CF"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6643816C" w14:textId="7D3DAE74"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272FD2" w:rsidRPr="00272FD2">
        <w:rPr>
          <w:rFonts w:ascii="GHEA Grapalat" w:hAnsi="GHEA Grapalat"/>
        </w:rPr>
        <w:t>g</w:t>
      </w:r>
      <w:r w:rsidR="00272FD2">
        <w:rPr>
          <w:rFonts w:ascii="GHEA Grapalat" w:hAnsi="GHEA Grapalat"/>
        </w:rPr>
        <w:t>or.muradyan</w:t>
      </w:r>
      <w:r w:rsidRPr="00F7776B">
        <w:rPr>
          <w:rFonts w:ascii="GHEA Grapalat" w:hAnsi="GHEA Grapalat"/>
        </w:rPr>
        <w:t>@yerevan.am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rsidP="00CC1CD1">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59155467" w14:textId="77777777" w:rsidR="00CC1CD1" w:rsidRPr="00A8596E" w:rsidRDefault="00CC1CD1" w:rsidP="00CC1CD1">
      <w:pPr>
        <w:ind w:left="360"/>
        <w:jc w:val="center"/>
        <w:rPr>
          <w:rFonts w:ascii="GHEA Grapalat" w:hAnsi="GHEA Grapalat" w:cs="Sylfaen"/>
          <w:sz w:val="20"/>
          <w:szCs w:val="20"/>
          <w:lang w:val="en-AU"/>
        </w:rPr>
      </w:pPr>
    </w:p>
    <w:p w14:paraId="2253E1A4" w14:textId="24A883D1" w:rsidR="00CC1CD1" w:rsidRPr="00A8596E" w:rsidRDefault="00CC1CD1" w:rsidP="00CC1CD1">
      <w:pPr>
        <w:pStyle w:val="Heading3"/>
        <w:spacing w:line="240" w:lineRule="auto"/>
        <w:ind w:firstLine="567"/>
        <w:jc w:val="both"/>
        <w:rPr>
          <w:rFonts w:ascii="GHEA Grapalat" w:hAnsi="GHEA Grapalat" w:cs="Sylfaen"/>
          <w:i w:val="0"/>
        </w:rPr>
      </w:pPr>
      <w:r w:rsidRPr="00417B96">
        <w:rPr>
          <w:rFonts w:ascii="GHEA Grapalat" w:hAnsi="GHEA Grapalat" w:cs="Sylfaen"/>
          <w:i w:val="0"/>
        </w:rPr>
        <w:t xml:space="preserve">1.1 </w:t>
      </w:r>
      <w:proofErr w:type="spellStart"/>
      <w:r w:rsidRPr="00417B96">
        <w:rPr>
          <w:rFonts w:ascii="GHEA Grapalat" w:hAnsi="GHEA Grapalat" w:cs="Sylfaen"/>
          <w:i w:val="0"/>
        </w:rPr>
        <w:t>Գնման</w:t>
      </w:r>
      <w:proofErr w:type="spellEnd"/>
      <w:r w:rsidRPr="00A8596E">
        <w:rPr>
          <w:rFonts w:ascii="GHEA Grapalat" w:hAnsi="GHEA Grapalat" w:cs="Sylfaen"/>
          <w:i w:val="0"/>
        </w:rPr>
        <w:t xml:space="preserve"> </w:t>
      </w:r>
      <w:proofErr w:type="spellStart"/>
      <w:r w:rsidRPr="00417B96">
        <w:rPr>
          <w:rFonts w:ascii="GHEA Grapalat" w:hAnsi="GHEA Grapalat" w:cs="Sylfaen"/>
          <w:i w:val="0"/>
        </w:rPr>
        <w:t>առարկա</w:t>
      </w:r>
      <w:proofErr w:type="spellEnd"/>
      <w:r w:rsidRPr="00A8596E">
        <w:rPr>
          <w:rFonts w:ascii="GHEA Grapalat" w:hAnsi="GHEA Grapalat" w:cs="Sylfaen"/>
          <w:i w:val="0"/>
        </w:rPr>
        <w:t xml:space="preserve"> </w:t>
      </w:r>
      <w:r w:rsidRPr="00417B96">
        <w:rPr>
          <w:rFonts w:ascii="GHEA Grapalat" w:hAnsi="GHEA Grapalat" w:cs="Sylfaen"/>
          <w:i w:val="0"/>
        </w:rPr>
        <w:t>է</w:t>
      </w:r>
      <w:r w:rsidRPr="00A8596E">
        <w:rPr>
          <w:rFonts w:ascii="GHEA Grapalat" w:hAnsi="GHEA Grapalat" w:cs="Sylfaen"/>
          <w:i w:val="0"/>
        </w:rPr>
        <w:t xml:space="preserve"> </w:t>
      </w:r>
      <w:proofErr w:type="spellStart"/>
      <w:r w:rsidRPr="00F30CB2">
        <w:rPr>
          <w:rFonts w:ascii="GHEA Grapalat" w:hAnsi="GHEA Grapalat" w:cs="Sylfaen"/>
          <w:i w:val="0"/>
        </w:rPr>
        <w:t>Երևանի</w:t>
      </w:r>
      <w:proofErr w:type="spellEnd"/>
      <w:r w:rsidRPr="00F30CB2">
        <w:rPr>
          <w:rFonts w:ascii="GHEA Grapalat" w:hAnsi="GHEA Grapalat" w:cs="Sylfaen"/>
          <w:i w:val="0"/>
        </w:rPr>
        <w:t xml:space="preserve"> </w:t>
      </w:r>
      <w:proofErr w:type="spellStart"/>
      <w:r w:rsidRPr="00F30CB2">
        <w:rPr>
          <w:rFonts w:ascii="GHEA Grapalat" w:hAnsi="GHEA Grapalat" w:cs="Sylfaen"/>
          <w:i w:val="0"/>
        </w:rPr>
        <w:t>քաղաքապետարանի</w:t>
      </w:r>
      <w:proofErr w:type="spellEnd"/>
      <w:r w:rsidRPr="00A8596E">
        <w:rPr>
          <w:rFonts w:ascii="GHEA Grapalat" w:hAnsi="GHEA Grapalat" w:cs="Sylfaen"/>
          <w:i w:val="0"/>
        </w:rPr>
        <w:t xml:space="preserve"> </w:t>
      </w:r>
      <w:proofErr w:type="spellStart"/>
      <w:r w:rsidRPr="00417B96">
        <w:rPr>
          <w:rFonts w:ascii="GHEA Grapalat" w:hAnsi="GHEA Grapalat" w:cs="Sylfaen"/>
          <w:i w:val="0"/>
        </w:rPr>
        <w:t>կարիքների</w:t>
      </w:r>
      <w:proofErr w:type="spellEnd"/>
      <w:r w:rsidRPr="00A8596E">
        <w:rPr>
          <w:rFonts w:ascii="GHEA Grapalat" w:hAnsi="GHEA Grapalat" w:cs="Sylfaen"/>
          <w:i w:val="0"/>
        </w:rPr>
        <w:t xml:space="preserve"> </w:t>
      </w:r>
      <w:proofErr w:type="spellStart"/>
      <w:r w:rsidRPr="00417B96">
        <w:rPr>
          <w:rFonts w:ascii="GHEA Grapalat" w:hAnsi="GHEA Grapalat" w:cs="Sylfaen"/>
          <w:i w:val="0"/>
        </w:rPr>
        <w:t>համար</w:t>
      </w:r>
      <w:proofErr w:type="spellEnd"/>
      <w:r w:rsidRPr="00A8596E">
        <w:rPr>
          <w:rFonts w:ascii="GHEA Grapalat" w:hAnsi="GHEA Grapalat" w:cs="Sylfaen"/>
          <w:i w:val="0"/>
        </w:rPr>
        <w:t xml:space="preserve">` </w:t>
      </w:r>
      <w:proofErr w:type="spellStart"/>
      <w:r w:rsidR="002B0AF1" w:rsidRPr="002B0AF1">
        <w:rPr>
          <w:rFonts w:ascii="GHEA Grapalat" w:hAnsi="GHEA Grapalat" w:cs="Sylfaen"/>
          <w:i w:val="0"/>
        </w:rPr>
        <w:t>Երևան</w:t>
      </w:r>
      <w:proofErr w:type="spellEnd"/>
      <w:r w:rsidR="002B0AF1" w:rsidRPr="002B0AF1">
        <w:rPr>
          <w:rFonts w:ascii="GHEA Grapalat" w:hAnsi="GHEA Grapalat" w:cs="Sylfaen"/>
          <w:i w:val="0"/>
        </w:rPr>
        <w:t xml:space="preserve"> քաղաքի Հանրապետության հրապարակի և Վ. </w:t>
      </w:r>
      <w:proofErr w:type="spellStart"/>
      <w:r w:rsidR="002B0AF1" w:rsidRPr="002B0AF1">
        <w:rPr>
          <w:rFonts w:ascii="GHEA Grapalat" w:hAnsi="GHEA Grapalat" w:cs="Sylfaen"/>
          <w:i w:val="0"/>
        </w:rPr>
        <w:t>Սարգսյան</w:t>
      </w:r>
      <w:proofErr w:type="spellEnd"/>
      <w:r w:rsidR="002B0AF1" w:rsidRPr="002B0AF1">
        <w:rPr>
          <w:rFonts w:ascii="GHEA Grapalat" w:hAnsi="GHEA Grapalat" w:cs="Sylfaen"/>
          <w:i w:val="0"/>
        </w:rPr>
        <w:t xml:space="preserve"> </w:t>
      </w:r>
      <w:proofErr w:type="spellStart"/>
      <w:r w:rsidR="002B0AF1" w:rsidRPr="002B0AF1">
        <w:rPr>
          <w:rFonts w:ascii="GHEA Grapalat" w:hAnsi="GHEA Grapalat" w:cs="Sylfaen"/>
          <w:i w:val="0"/>
        </w:rPr>
        <w:t>փողոցների</w:t>
      </w:r>
      <w:proofErr w:type="spellEnd"/>
      <w:r w:rsidR="002B0AF1" w:rsidRPr="002B0AF1">
        <w:rPr>
          <w:rFonts w:ascii="GHEA Grapalat" w:hAnsi="GHEA Grapalat" w:cs="Sylfaen"/>
          <w:i w:val="0"/>
        </w:rPr>
        <w:t xml:space="preserve"> </w:t>
      </w:r>
      <w:proofErr w:type="spellStart"/>
      <w:r w:rsidR="002B0AF1" w:rsidRPr="002B0AF1">
        <w:rPr>
          <w:rFonts w:ascii="GHEA Grapalat" w:hAnsi="GHEA Grapalat" w:cs="Sylfaen"/>
          <w:i w:val="0"/>
        </w:rPr>
        <w:t>միջին</w:t>
      </w:r>
      <w:proofErr w:type="spellEnd"/>
      <w:r w:rsidR="002B0AF1" w:rsidRPr="002B0AF1">
        <w:rPr>
          <w:rFonts w:ascii="GHEA Grapalat" w:hAnsi="GHEA Grapalat" w:cs="Sylfaen"/>
          <w:i w:val="0"/>
        </w:rPr>
        <w:t xml:space="preserve"> </w:t>
      </w:r>
      <w:proofErr w:type="spellStart"/>
      <w:r w:rsidR="002B0AF1" w:rsidRPr="002B0AF1">
        <w:rPr>
          <w:rFonts w:ascii="GHEA Grapalat" w:hAnsi="GHEA Grapalat" w:cs="Sylfaen"/>
          <w:i w:val="0"/>
        </w:rPr>
        <w:t>նորոգման</w:t>
      </w:r>
      <w:proofErr w:type="spellEnd"/>
      <w:r w:rsidR="002B0AF1" w:rsidRPr="002B0AF1">
        <w:rPr>
          <w:rFonts w:ascii="GHEA Grapalat" w:hAnsi="GHEA Grapalat" w:cs="Sylfaen"/>
          <w:i w:val="0"/>
        </w:rPr>
        <w:t xml:space="preserve"> </w:t>
      </w:r>
      <w:proofErr w:type="spellStart"/>
      <w:r w:rsidR="002B0AF1" w:rsidRPr="002B0AF1">
        <w:rPr>
          <w:rFonts w:ascii="GHEA Grapalat" w:hAnsi="GHEA Grapalat" w:cs="Sylfaen"/>
          <w:i w:val="0"/>
        </w:rPr>
        <w:t>աշխատանքների</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ձեռքբերումը</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այսուհետ</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նաև</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աշխատանք</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որոնք</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խմբավորված</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են</w:t>
      </w:r>
      <w:proofErr w:type="spellEnd"/>
      <w:r w:rsidRPr="00A8596E">
        <w:rPr>
          <w:rFonts w:ascii="GHEA Grapalat" w:hAnsi="GHEA Grapalat" w:cs="Sylfaen"/>
          <w:i w:val="0"/>
        </w:rPr>
        <w:t xml:space="preserve"> 1 /</w:t>
      </w:r>
      <w:proofErr w:type="spellStart"/>
      <w:r w:rsidRPr="00A8596E">
        <w:rPr>
          <w:rFonts w:ascii="GHEA Grapalat" w:hAnsi="GHEA Grapalat" w:cs="Sylfaen"/>
          <w:i w:val="0"/>
        </w:rPr>
        <w:t>մեկ</w:t>
      </w:r>
      <w:proofErr w:type="spellEnd"/>
      <w:r w:rsidRPr="00A8596E">
        <w:rPr>
          <w:rFonts w:ascii="GHEA Grapalat" w:hAnsi="GHEA Grapalat" w:cs="Sylfaen"/>
          <w:i w:val="0"/>
        </w:rPr>
        <w:t xml:space="preserve">/ </w:t>
      </w:r>
      <w:proofErr w:type="spellStart"/>
      <w:r w:rsidRPr="00417B96">
        <w:rPr>
          <w:rFonts w:ascii="GHEA Grapalat" w:hAnsi="GHEA Grapalat" w:cs="Sylfaen"/>
          <w:i w:val="0"/>
        </w:rPr>
        <w:t>չափաբաժնում</w:t>
      </w:r>
      <w:proofErr w:type="spellEnd"/>
      <w:r w:rsidRPr="00A8596E">
        <w:rPr>
          <w:rFonts w:ascii="GHEA Grapalat" w:hAnsi="GHEA Grapalat" w:cs="Sylfaen"/>
          <w:i w:val="0"/>
        </w:rPr>
        <w:t>`</w:t>
      </w:r>
    </w:p>
    <w:p w14:paraId="07040B7A" w14:textId="77777777" w:rsidR="00CC1CD1" w:rsidRPr="004F23E5" w:rsidRDefault="00CC1CD1" w:rsidP="00CC1CD1">
      <w:pPr>
        <w:rPr>
          <w:lang w:val="af-ZA"/>
        </w:rPr>
      </w:pPr>
    </w:p>
    <w:tbl>
      <w:tblPr>
        <w:tblW w:w="9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01"/>
        <w:gridCol w:w="9"/>
        <w:gridCol w:w="6939"/>
        <w:gridCol w:w="9"/>
      </w:tblGrid>
      <w:tr w:rsidR="00CC1CD1" w:rsidRPr="00417B96" w14:paraId="627943F2" w14:textId="77777777" w:rsidTr="007759CD">
        <w:trPr>
          <w:trHeight w:val="420"/>
        </w:trPr>
        <w:tc>
          <w:tcPr>
            <w:tcW w:w="3037" w:type="dxa"/>
            <w:gridSpan w:val="3"/>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6948" w:type="dxa"/>
            <w:gridSpan w:val="2"/>
            <w:vAlign w:val="center"/>
          </w:tcPr>
          <w:p w14:paraId="40A7050B" w14:textId="77777777" w:rsidR="00CC1CD1" w:rsidRPr="00CA0DCB" w:rsidRDefault="00CC1CD1" w:rsidP="007759CD">
            <w:pPr>
              <w:pStyle w:val="BodyTextIndent2"/>
              <w:spacing w:line="240" w:lineRule="auto"/>
              <w:ind w:firstLine="0"/>
              <w:jc w:val="center"/>
              <w:rPr>
                <w:rFonts w:ascii="GHEA Grapalat" w:hAnsi="GHEA Grapalat"/>
                <w:b/>
                <w:bCs/>
              </w:rPr>
            </w:pPr>
            <w:r w:rsidRPr="00CA0DCB">
              <w:rPr>
                <w:rFonts w:ascii="GHEA Grapalat" w:hAnsi="GHEA Grapalat"/>
                <w:b/>
                <w:bCs/>
              </w:rPr>
              <w:t>Չափաբաժնի անվանումը</w:t>
            </w:r>
          </w:p>
        </w:tc>
      </w:tr>
      <w:tr w:rsidR="00CC1CD1" w:rsidRPr="00A86963" w14:paraId="7694B3F0" w14:textId="77777777" w:rsidTr="007759CD">
        <w:trPr>
          <w:gridAfter w:val="1"/>
          <w:wAfter w:w="9" w:type="dxa"/>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01"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6948" w:type="dxa"/>
            <w:gridSpan w:val="2"/>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CC1CD1" w:rsidRPr="006247E4" w14:paraId="50197FE0" w14:textId="77777777" w:rsidTr="007759CD">
        <w:trPr>
          <w:gridAfter w:val="1"/>
          <w:wAfter w:w="9" w:type="dxa"/>
        </w:trPr>
        <w:tc>
          <w:tcPr>
            <w:tcW w:w="1327" w:type="dxa"/>
            <w:vAlign w:val="center"/>
          </w:tcPr>
          <w:p w14:paraId="41C7FF4A" w14:textId="77777777" w:rsidR="00CC1CD1" w:rsidRPr="000B44B8" w:rsidRDefault="00CC1CD1" w:rsidP="007759CD">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p>
        </w:tc>
        <w:tc>
          <w:tcPr>
            <w:tcW w:w="1701" w:type="dxa"/>
            <w:vAlign w:val="center"/>
          </w:tcPr>
          <w:p w14:paraId="30999286" w14:textId="7BB2934B" w:rsidR="00CC1CD1" w:rsidRPr="002B0AF1" w:rsidRDefault="00A8596E" w:rsidP="007759CD">
            <w:pPr>
              <w:pStyle w:val="BodyTextIndent2"/>
              <w:spacing w:line="240" w:lineRule="auto"/>
              <w:ind w:firstLine="0"/>
              <w:jc w:val="center"/>
              <w:rPr>
                <w:rFonts w:ascii="GHEA Grapalat" w:hAnsi="GHEA Grapalat"/>
              </w:rPr>
            </w:pPr>
            <w:r w:rsidRPr="002B0AF1">
              <w:rPr>
                <w:rFonts w:ascii="GHEA Grapalat" w:hAnsi="GHEA Grapalat"/>
              </w:rPr>
              <w:t>2</w:t>
            </w:r>
            <w:r w:rsidR="002B0AF1" w:rsidRPr="002B0AF1">
              <w:rPr>
                <w:rFonts w:ascii="GHEA Grapalat" w:hAnsi="GHEA Grapalat"/>
              </w:rPr>
              <w:t>03</w:t>
            </w:r>
            <w:r w:rsidRPr="002B0AF1">
              <w:rPr>
                <w:rFonts w:ascii="GHEA Grapalat" w:hAnsi="GHEA Grapalat"/>
              </w:rPr>
              <w:t>,</w:t>
            </w:r>
            <w:r w:rsidR="002B0AF1" w:rsidRPr="002B0AF1">
              <w:rPr>
                <w:rFonts w:ascii="GHEA Grapalat" w:hAnsi="GHEA Grapalat"/>
              </w:rPr>
              <w:t>346</w:t>
            </w:r>
            <w:r w:rsidRPr="002B0AF1">
              <w:rPr>
                <w:rFonts w:ascii="GHEA Grapalat" w:hAnsi="GHEA Grapalat"/>
              </w:rPr>
              <w:t>,</w:t>
            </w:r>
            <w:r w:rsidR="002B0AF1" w:rsidRPr="002B0AF1">
              <w:rPr>
                <w:rFonts w:ascii="GHEA Grapalat" w:hAnsi="GHEA Grapalat"/>
              </w:rPr>
              <w:t>604</w:t>
            </w:r>
          </w:p>
        </w:tc>
        <w:tc>
          <w:tcPr>
            <w:tcW w:w="6948" w:type="dxa"/>
            <w:gridSpan w:val="2"/>
            <w:vAlign w:val="center"/>
          </w:tcPr>
          <w:p w14:paraId="0E96F3F4" w14:textId="2A77F34B" w:rsidR="00CC1CD1" w:rsidRPr="00A8596E" w:rsidRDefault="002B0AF1" w:rsidP="007759CD">
            <w:pPr>
              <w:pStyle w:val="BodyTextIndent2"/>
              <w:spacing w:line="240" w:lineRule="auto"/>
              <w:ind w:firstLine="0"/>
              <w:rPr>
                <w:rFonts w:ascii="GHEA Grapalat" w:hAnsi="GHEA Grapalat"/>
                <w:bCs/>
                <w:iCs/>
              </w:rPr>
            </w:pPr>
            <w:r w:rsidRPr="00DB7DAA">
              <w:rPr>
                <w:rFonts w:ascii="GHEA Grapalat" w:hAnsi="GHEA Grapalat"/>
              </w:rPr>
              <w:t>Երևան քաղաքի Հանրապետության հրապարակի և Վ. Սարգսյան փողոցների միջին նորոգման աշխատանքներ</w:t>
            </w:r>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w:t>
      </w:r>
      <w:proofErr w:type="spellStart"/>
      <w:r w:rsidRPr="00640568">
        <w:rPr>
          <w:rFonts w:ascii="GHEA Grapalat" w:hAnsi="GHEA Grapalat" w:cs="Arial Armenian"/>
          <w:sz w:val="20"/>
          <w:lang w:val="es-ES"/>
        </w:rPr>
        <w:t>ընթացակարգին</w:t>
      </w:r>
      <w:proofErr w:type="spellEnd"/>
      <w:r w:rsidRPr="00640568">
        <w:rPr>
          <w:rFonts w:ascii="GHEA Grapalat" w:hAnsi="GHEA Grapalat" w:cs="Arial Armenian"/>
          <w:sz w:val="20"/>
          <w:lang w:val="es-ES"/>
        </w:rPr>
        <w:t xml:space="preserve">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որոնց</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վերաբերյալ</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ոլորտում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հակամրցակցային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գերիշխող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դիրքի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չարաշահման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անբարեխիղճ</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մրցակցության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պատասխանատվություն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սահմանող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վարչական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ակտը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ներկայացվելու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երեք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տարվա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դարձել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անբողոքարկելի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իսկ</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բողոքարկված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լինելու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դեպքում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թողնվել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անփոփոխ</w:t>
      </w:r>
      <w:proofErr w:type="spellEnd"/>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409E37F1"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0D4EF65" w14:textId="77777777" w:rsidR="00CC1CD1" w:rsidRPr="00640568" w:rsidRDefault="00CC1CD1" w:rsidP="00CC1CD1">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559625C3"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C338F70"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6112C794" w14:textId="77777777" w:rsidR="00CC1CD1" w:rsidRPr="00640568" w:rsidRDefault="00CC1CD1" w:rsidP="00CC1CD1">
      <w:pPr>
        <w:ind w:firstLine="567"/>
        <w:jc w:val="both"/>
        <w:rPr>
          <w:rFonts w:ascii="GHEA Grapalat" w:hAnsi="GHEA Grapalat" w:cs="Sylfaen"/>
          <w:sz w:val="20"/>
          <w:lang w:val="es-ES"/>
        </w:rPr>
      </w:pPr>
    </w:p>
    <w:p w14:paraId="287F5767" w14:textId="77777777" w:rsidR="00CC1CD1" w:rsidRPr="00296EE5"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Բացի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կետով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հայտարարությունից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թվում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ընտրված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փաստաթղթեր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հիմնավորումներ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չեն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կարող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պահանջվել</w:t>
      </w:r>
      <w:proofErr w:type="spellEnd"/>
      <w:r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Pr="005E1F72">
        <w:rPr>
          <w:rFonts w:ascii="GHEA Grapalat" w:hAnsi="GHEA Grapalat" w:cs="Tahoma"/>
          <w:sz w:val="20"/>
        </w:rPr>
        <w:t>Մասնակցի</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հայտարարության</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իսկությունը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գնահատող</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այսուհետ</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գնահատում</w:t>
      </w:r>
      <w:proofErr w:type="spellEnd"/>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proofErr w:type="spellStart"/>
      <w:r w:rsidRPr="005E1F72">
        <w:rPr>
          <w:rFonts w:ascii="GHEA Grapalat" w:hAnsi="GHEA Grapalat" w:cs="Tahoma"/>
          <w:sz w:val="20"/>
        </w:rPr>
        <w:t>սույն</w:t>
      </w:r>
      <w:proofErr w:type="spellEnd"/>
      <w:r w:rsidRPr="005E1F72">
        <w:rPr>
          <w:rFonts w:ascii="GHEA Grapalat" w:hAnsi="GHEA Grapalat" w:cs="Tahoma"/>
          <w:sz w:val="20"/>
          <w:lang w:val="es-ES"/>
        </w:rPr>
        <w:t xml:space="preserve"> </w:t>
      </w:r>
      <w:proofErr w:type="spellStart"/>
      <w:r w:rsidRPr="004E515C">
        <w:rPr>
          <w:rFonts w:ascii="GHEA Grapalat" w:hAnsi="GHEA Grapalat" w:cs="Tahoma"/>
          <w:sz w:val="20"/>
        </w:rPr>
        <w:t>հրավերով</w:t>
      </w:r>
      <w:proofErr w:type="spellEnd"/>
      <w:r w:rsidRPr="005C6B8D">
        <w:rPr>
          <w:rFonts w:ascii="GHEA Grapalat" w:hAnsi="GHEA Grapalat" w:cs="Tahoma"/>
          <w:sz w:val="20"/>
          <w:lang w:val="es-ES"/>
        </w:rPr>
        <w:t xml:space="preserve"> </w:t>
      </w:r>
      <w:proofErr w:type="spellStart"/>
      <w:r w:rsidRPr="005C6B8D">
        <w:rPr>
          <w:rFonts w:ascii="GHEA Grapalat" w:hAnsi="GHEA Grapalat" w:cs="Tahoma"/>
          <w:sz w:val="20"/>
        </w:rPr>
        <w:t>սահմանված</w:t>
      </w:r>
      <w:proofErr w:type="spellEnd"/>
      <w:r w:rsidRPr="000E5F1F">
        <w:rPr>
          <w:rFonts w:ascii="GHEA Grapalat" w:hAnsi="GHEA Grapalat" w:cs="Tahoma"/>
          <w:sz w:val="20"/>
          <w:lang w:val="es-ES"/>
        </w:rPr>
        <w:t xml:space="preserve"> </w:t>
      </w:r>
      <w:proofErr w:type="spellStart"/>
      <w:r w:rsidRPr="00403A28">
        <w:rPr>
          <w:rFonts w:ascii="GHEA Grapalat" w:hAnsi="GHEA Grapalat" w:cs="Tahoma"/>
          <w:sz w:val="20"/>
        </w:rPr>
        <w:t>պայմաններով</w:t>
      </w:r>
      <w:proofErr w:type="spellEnd"/>
      <w:r w:rsidRPr="00296EE5">
        <w:rPr>
          <w:rFonts w:ascii="GHEA Grapalat" w:hAnsi="GHEA Grapalat" w:cs="Tahoma"/>
          <w:sz w:val="20"/>
          <w:lang w:val="es-ES"/>
        </w:rPr>
        <w:t>:</w:t>
      </w:r>
    </w:p>
    <w:p w14:paraId="3848CDB4" w14:textId="77777777" w:rsidR="00CC1CD1" w:rsidRDefault="00CC1CD1" w:rsidP="00CC1CD1">
      <w:pPr>
        <w:ind w:firstLine="720"/>
        <w:jc w:val="both"/>
        <w:rPr>
          <w:rFonts w:ascii="GHEA Grapalat" w:hAnsi="GHEA Grapalat"/>
          <w:color w:val="000000"/>
          <w:lang w:val="es-ES"/>
        </w:rPr>
      </w:pPr>
      <w:r w:rsidRPr="00E1582E">
        <w:rPr>
          <w:rFonts w:ascii="GHEA Grapalat" w:hAnsi="GHEA Grapalat" w:cs="Tahoma"/>
          <w:sz w:val="20"/>
          <w:szCs w:val="20"/>
          <w:lang w:val="es-ES"/>
        </w:rPr>
        <w:lastRenderedPageBreak/>
        <w:t>2.3</w:t>
      </w:r>
      <w:r w:rsidRPr="00E1582E">
        <w:rPr>
          <w:rFonts w:ascii="GHEA Grapalat" w:hAnsi="GHEA Grapalat" w:cs="Tahoma"/>
          <w:sz w:val="20"/>
          <w:szCs w:val="20"/>
          <w:lang w:val="hy-AM"/>
        </w:rPr>
        <w:t xml:space="preserve"> </w:t>
      </w:r>
      <w:proofErr w:type="spellStart"/>
      <w:r w:rsidRPr="00146D17">
        <w:rPr>
          <w:rFonts w:ascii="GHEA Grapalat" w:hAnsi="GHEA Grapalat" w:cs="Sylfaen"/>
          <w:sz w:val="20"/>
          <w:szCs w:val="20"/>
        </w:rPr>
        <w:t>Մասնակիցի</w:t>
      </w:r>
      <w:proofErr w:type="spellEnd"/>
      <w:r w:rsidRPr="00146D17">
        <w:rPr>
          <w:rFonts w:ascii="GHEA Grapalat" w:hAnsi="GHEA Grapalat" w:cs="Sylfaen"/>
          <w:sz w:val="20"/>
          <w:szCs w:val="20"/>
        </w:rPr>
        <w:t>՝</w:t>
      </w:r>
      <w:r w:rsidRPr="00146D17">
        <w:rPr>
          <w:rFonts w:ascii="GHEA Grapalat" w:hAnsi="GHEA Grapalat" w:cs="Sylfaen"/>
          <w:sz w:val="20"/>
          <w:szCs w:val="20"/>
          <w:lang w:val="es-ES"/>
        </w:rPr>
        <w:t xml:space="preserve"> </w:t>
      </w:r>
      <w:r w:rsidRPr="00146D17">
        <w:rPr>
          <w:rFonts w:ascii="GHEA Grapalat" w:hAnsi="GHEA Grapalat" w:cs="Sylfaen"/>
          <w:sz w:val="20"/>
          <w:szCs w:val="20"/>
          <w:lang w:val="hy-AM"/>
        </w:rPr>
        <w:t>Օ</w:t>
      </w:r>
      <w:proofErr w:type="spellStart"/>
      <w:r w:rsidRPr="00146D17">
        <w:rPr>
          <w:rFonts w:ascii="GHEA Grapalat" w:hAnsi="GHEA Grapalat" w:cs="Sylfaen"/>
          <w:sz w:val="20"/>
          <w:szCs w:val="20"/>
        </w:rPr>
        <w:t>րենքի</w:t>
      </w:r>
      <w:proofErr w:type="spellEnd"/>
      <w:r w:rsidRPr="00146D17">
        <w:rPr>
          <w:rFonts w:ascii="GHEA Grapalat" w:hAnsi="GHEA Grapalat" w:cs="Sylfaen"/>
          <w:sz w:val="20"/>
          <w:szCs w:val="20"/>
          <w:lang w:val="es-ES"/>
        </w:rPr>
        <w:t xml:space="preserve"> 6-</w:t>
      </w:r>
      <w:proofErr w:type="spellStart"/>
      <w:r w:rsidRPr="00146D17">
        <w:rPr>
          <w:rFonts w:ascii="GHEA Grapalat" w:hAnsi="GHEA Grapalat" w:cs="Sylfaen"/>
          <w:sz w:val="20"/>
          <w:szCs w:val="20"/>
        </w:rPr>
        <w:t>րդ</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հոդվածի</w:t>
      </w:r>
      <w:proofErr w:type="spellEnd"/>
      <w:r w:rsidRPr="00146D17">
        <w:rPr>
          <w:rFonts w:ascii="GHEA Grapalat" w:hAnsi="GHEA Grapalat" w:cs="Sylfaen"/>
          <w:sz w:val="20"/>
          <w:szCs w:val="20"/>
          <w:lang w:val="es-ES"/>
        </w:rPr>
        <w:t xml:space="preserve"> 1-</w:t>
      </w:r>
      <w:proofErr w:type="spellStart"/>
      <w:r w:rsidRPr="00146D17">
        <w:rPr>
          <w:rFonts w:ascii="GHEA Grapalat" w:hAnsi="GHEA Grapalat" w:cs="Sylfaen"/>
          <w:sz w:val="20"/>
          <w:szCs w:val="20"/>
        </w:rPr>
        <w:t>ին</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մասի</w:t>
      </w:r>
      <w:proofErr w:type="spellEnd"/>
      <w:r w:rsidRPr="00146D17">
        <w:rPr>
          <w:rFonts w:ascii="GHEA Grapalat" w:hAnsi="GHEA Grapalat" w:cs="Sylfaen"/>
          <w:sz w:val="20"/>
          <w:szCs w:val="20"/>
          <w:lang w:val="es-ES"/>
        </w:rPr>
        <w:t xml:space="preserve"> 6-</w:t>
      </w:r>
      <w:proofErr w:type="spellStart"/>
      <w:r w:rsidRPr="00146D17">
        <w:rPr>
          <w:rFonts w:ascii="GHEA Grapalat" w:hAnsi="GHEA Grapalat" w:cs="Sylfaen"/>
          <w:sz w:val="20"/>
          <w:szCs w:val="20"/>
        </w:rPr>
        <w:t>րդ</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կետով</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նախատեսված</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ցուցակում</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ներառվելը</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դրանում</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գտնվելու</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ժամանակահատվածում</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ինքնաբերաբար</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հանգեցնում</w:t>
      </w:r>
      <w:proofErr w:type="spellEnd"/>
      <w:r w:rsidRPr="00146D17">
        <w:rPr>
          <w:rFonts w:ascii="GHEA Grapalat" w:hAnsi="GHEA Grapalat" w:cs="Sylfaen"/>
          <w:sz w:val="20"/>
          <w:szCs w:val="20"/>
          <w:lang w:val="es-ES"/>
        </w:rPr>
        <w:t xml:space="preserve"> </w:t>
      </w:r>
      <w:r w:rsidRPr="00146D17">
        <w:rPr>
          <w:rFonts w:ascii="GHEA Grapalat" w:hAnsi="GHEA Grapalat" w:cs="Sylfaen"/>
          <w:sz w:val="20"/>
          <w:szCs w:val="20"/>
        </w:rPr>
        <w:t>է</w:t>
      </w:r>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վերջինիս</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հետ</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փոխկապակցված</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անձանց</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գնումների</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գործընթացին</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մասնակցության</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իրավունքի</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սահմանափակման</w:t>
      </w:r>
      <w:proofErr w:type="spellEnd"/>
      <w:r w:rsidRPr="00146D17">
        <w:rPr>
          <w:rFonts w:ascii="GHEA Grapalat" w:hAnsi="GHEA Grapalat" w:cs="Sylfaen"/>
          <w:sz w:val="20"/>
          <w:szCs w:val="20"/>
          <w:lang w:val="es-ES"/>
        </w:rPr>
        <w:t>:</w:t>
      </w:r>
      <w:r w:rsidRPr="00401C4E">
        <w:rPr>
          <w:rFonts w:ascii="GHEA Grapalat" w:hAnsi="GHEA Grapalat"/>
          <w:color w:val="000000"/>
          <w:lang w:val="es-ES"/>
        </w:rPr>
        <w:t xml:space="preserve"> </w:t>
      </w:r>
    </w:p>
    <w:p w14:paraId="5C085093" w14:textId="77777777" w:rsidR="00CC1CD1" w:rsidRPr="005E1F72" w:rsidRDefault="00CC1CD1" w:rsidP="00CC1CD1">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 </w:t>
      </w:r>
      <w:r w:rsidRPr="0010316E">
        <w:rPr>
          <w:rFonts w:ascii="GHEA Grapalat" w:hAnsi="GHEA Grapalat" w:cs="Sylfaen"/>
          <w:sz w:val="20"/>
          <w:szCs w:val="20"/>
          <w:lang w:val="hy-AM"/>
        </w:rPr>
        <w:t>Արգելվում</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է</w:t>
      </w:r>
      <w:r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Pr="0010316E">
        <w:rPr>
          <w:rFonts w:ascii="GHEA Grapalat" w:hAnsi="GHEA Grapalat"/>
          <w:sz w:val="20"/>
          <w:szCs w:val="20"/>
          <w:lang w:val="hy-AM"/>
        </w:rPr>
        <w:t>կետով</w:t>
      </w:r>
      <w:r w:rsidRPr="005E1F72">
        <w:rPr>
          <w:rFonts w:ascii="GHEA Grapalat" w:hAnsi="GHEA Grapalat"/>
          <w:sz w:val="20"/>
          <w:szCs w:val="20"/>
          <w:lang w:val="es-ES"/>
        </w:rPr>
        <w:t xml:space="preserve"> </w:t>
      </w:r>
      <w:r w:rsidRPr="0010316E">
        <w:rPr>
          <w:rFonts w:ascii="GHEA Grapalat" w:hAnsi="GHEA Grapalat"/>
          <w:sz w:val="20"/>
          <w:szCs w:val="20"/>
          <w:lang w:val="hy-AM"/>
        </w:rPr>
        <w:t>սահմանված</w:t>
      </w:r>
      <w:r w:rsidRPr="005E1F72">
        <w:rPr>
          <w:rFonts w:ascii="GHEA Grapalat" w:hAnsi="GHEA Grapalat"/>
          <w:sz w:val="20"/>
          <w:szCs w:val="20"/>
          <w:lang w:val="es-ES"/>
        </w:rPr>
        <w:t xml:space="preserve"> </w:t>
      </w:r>
      <w:r w:rsidRPr="0010316E">
        <w:rPr>
          <w:rFonts w:ascii="GHEA Grapalat" w:hAnsi="GHEA Grapalat"/>
          <w:sz w:val="20"/>
          <w:szCs w:val="20"/>
          <w:lang w:val="hy-AM"/>
        </w:rPr>
        <w:t>փոխկապակցված</w:t>
      </w:r>
      <w:r w:rsidRPr="005E1F72">
        <w:rPr>
          <w:rFonts w:ascii="GHEA Grapalat" w:hAnsi="GHEA Grapalat"/>
          <w:sz w:val="20"/>
          <w:szCs w:val="20"/>
          <w:lang w:val="es-ES"/>
        </w:rPr>
        <w:t xml:space="preserve"> </w:t>
      </w:r>
      <w:r w:rsidRPr="0010316E">
        <w:rPr>
          <w:rFonts w:ascii="GHEA Grapalat" w:hAnsi="GHEA Grapalat"/>
          <w:sz w:val="20"/>
          <w:szCs w:val="20"/>
          <w:lang w:val="hy-AM"/>
        </w:rPr>
        <w:t>անձանց</w:t>
      </w:r>
      <w:r w:rsidRPr="005E1F72">
        <w:rPr>
          <w:rFonts w:ascii="GHEA Grapalat" w:hAnsi="GHEA Grapalat"/>
          <w:sz w:val="20"/>
          <w:szCs w:val="20"/>
          <w:lang w:val="es-ES"/>
        </w:rPr>
        <w:t xml:space="preserve"> </w:t>
      </w:r>
      <w:r w:rsidRPr="0010316E">
        <w:rPr>
          <w:rFonts w:ascii="GHEA Grapalat" w:hAnsi="GHEA Grapalat"/>
          <w:sz w:val="20"/>
          <w:szCs w:val="20"/>
          <w:lang w:val="hy-AM"/>
        </w:rPr>
        <w:t>և</w:t>
      </w:r>
      <w:r w:rsidRPr="005E1F72">
        <w:rPr>
          <w:rFonts w:ascii="GHEA Grapalat" w:hAnsi="GHEA Grapalat"/>
          <w:sz w:val="20"/>
          <w:szCs w:val="20"/>
          <w:lang w:val="es-ES"/>
        </w:rPr>
        <w:t xml:space="preserve"> (</w:t>
      </w:r>
      <w:r w:rsidRPr="0010316E">
        <w:rPr>
          <w:rFonts w:ascii="GHEA Grapalat" w:hAnsi="GHEA Grapalat"/>
          <w:sz w:val="20"/>
          <w:szCs w:val="20"/>
          <w:lang w:val="hy-AM"/>
        </w:rPr>
        <w:t>կամ</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միևնույն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անձի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անձանց</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կողմից</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հիմնադրված</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կամ</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ավելի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քան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հիսուն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տոկոս</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միևնույն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անձի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անձանց</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պատկանող</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բաժնեմաս</w:t>
      </w:r>
      <w:r w:rsidRPr="005E1F72">
        <w:rPr>
          <w:rFonts w:ascii="GHEA Grapalat" w:hAnsi="GHEA Grapalat"/>
          <w:sz w:val="20"/>
          <w:szCs w:val="20"/>
          <w:lang w:val="es-ES"/>
        </w:rPr>
        <w:t xml:space="preserve"> (</w:t>
      </w:r>
      <w:r w:rsidRPr="0010316E">
        <w:rPr>
          <w:rFonts w:ascii="GHEA Grapalat" w:hAnsi="GHEA Grapalat"/>
          <w:sz w:val="20"/>
          <w:szCs w:val="20"/>
          <w:lang w:val="hy-AM"/>
        </w:rPr>
        <w:t>փայաբաժին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ունեցող</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կազմակերպությունների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միաժամանակյա</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մասնակցությունը</w:t>
      </w:r>
      <w:r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Pr="0010316E">
        <w:rPr>
          <w:rFonts w:ascii="GHEA Grapalat" w:hAnsi="GHEA Grapalat"/>
          <w:sz w:val="20"/>
          <w:szCs w:val="20"/>
          <w:lang w:val="hy-AM"/>
        </w:rPr>
        <w:t>ընթացակարգին</w:t>
      </w:r>
      <w:r>
        <w:rPr>
          <w:rFonts w:ascii="GHEA Grapalat" w:hAnsi="GHEA Grapalat"/>
          <w:sz w:val="20"/>
          <w:szCs w:val="20"/>
          <w:lang w:val="hy-AM"/>
        </w:rPr>
        <w:t xml:space="preserve"> </w:t>
      </w:r>
      <w:r w:rsidRPr="00E2073B">
        <w:rPr>
          <w:rFonts w:ascii="GHEA Grapalat" w:hAnsi="GHEA Grapalat" w:cs="Sylfaen"/>
          <w:sz w:val="20"/>
          <w:szCs w:val="20"/>
          <w:lang w:val="es-ES"/>
        </w:rPr>
        <w:t>(</w:t>
      </w:r>
      <w:r w:rsidRPr="0010316E">
        <w:rPr>
          <w:rFonts w:ascii="GHEA Grapalat" w:hAnsi="GHEA Grapalat" w:cs="Sylfaen"/>
          <w:sz w:val="20"/>
          <w:szCs w:val="20"/>
          <w:lang w:val="hy-AM"/>
        </w:rPr>
        <w:t>միևնույն</w:t>
      </w:r>
      <w:r w:rsidRPr="00E2073B">
        <w:rPr>
          <w:rFonts w:ascii="GHEA Grapalat" w:hAnsi="GHEA Grapalat" w:cs="Sylfaen"/>
          <w:sz w:val="20"/>
          <w:szCs w:val="20"/>
          <w:lang w:val="es-ES"/>
        </w:rPr>
        <w:t xml:space="preserve"> </w:t>
      </w:r>
      <w:r w:rsidRPr="0010316E">
        <w:rPr>
          <w:rFonts w:ascii="GHEA Grapalat" w:hAnsi="GHEA Grapalat" w:cs="Sylfaen"/>
          <w:sz w:val="20"/>
          <w:szCs w:val="20"/>
          <w:lang w:val="hy-AM"/>
        </w:rPr>
        <w:t>չափաբաժնին</w:t>
      </w:r>
      <w:r w:rsidRPr="00E2073B">
        <w:rPr>
          <w:rFonts w:ascii="GHEA Grapalat" w:hAnsi="GHEA Grapalat" w:cs="Sylfaen"/>
          <w:sz w:val="20"/>
          <w:szCs w:val="20"/>
          <w:lang w:val="es-ES"/>
        </w:rPr>
        <w:t xml:space="preserve">), </w:t>
      </w:r>
      <w:r w:rsidRPr="0010316E">
        <w:rPr>
          <w:rFonts w:ascii="GHEA Grapalat" w:hAnsi="GHEA Grapalat" w:cs="Sylfaen"/>
          <w:sz w:val="20"/>
          <w:szCs w:val="20"/>
          <w:lang w:val="hy-AM"/>
        </w:rPr>
        <w:t>բացառությամբ</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պետության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կամ</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համայնքների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կողմից</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հիմնադրված</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կազմակերպությունների</w:t>
      </w:r>
      <w:r w:rsidRPr="005E1F72">
        <w:rPr>
          <w:rFonts w:ascii="GHEA Grapalat" w:hAnsi="GHEA Grapalat" w:cs="Sylfaen"/>
          <w:sz w:val="20"/>
          <w:szCs w:val="20"/>
          <w:lang w:val="es-ES"/>
        </w:rPr>
        <w:t xml:space="preserve"> </w:t>
      </w:r>
      <w:r w:rsidRPr="0010316E">
        <w:rPr>
          <w:rFonts w:ascii="GHEA Grapalat" w:hAnsi="GHEA Grapalat" w:cs="Sylfaen"/>
          <w:sz w:val="20"/>
          <w:szCs w:val="20"/>
          <w:lang w:val="hy-AM"/>
        </w:rPr>
        <w:t>և</w:t>
      </w:r>
      <w:r w:rsidRPr="005E1F72">
        <w:rPr>
          <w:rFonts w:ascii="GHEA Grapalat" w:hAnsi="GHEA Grapalat" w:cs="Sylfaen"/>
          <w:sz w:val="20"/>
          <w:szCs w:val="20"/>
          <w:lang w:val="es-ES"/>
        </w:rPr>
        <w:t xml:space="preserve"> (</w:t>
      </w:r>
      <w:r w:rsidRPr="0010316E">
        <w:rPr>
          <w:rFonts w:ascii="GHEA Grapalat" w:hAnsi="GHEA Grapalat" w:cs="Sylfaen"/>
          <w:sz w:val="20"/>
          <w:szCs w:val="20"/>
          <w:lang w:val="hy-AM"/>
        </w:rPr>
        <w:t>կամ</w:t>
      </w:r>
      <w:r w:rsidRPr="005E1F72">
        <w:rPr>
          <w:rFonts w:ascii="GHEA Grapalat" w:hAnsi="GHEA Grapalat" w:cs="Sylfaen"/>
          <w:sz w:val="20"/>
          <w:szCs w:val="20"/>
          <w:lang w:val="es-ES"/>
        </w:rPr>
        <w:t xml:space="preserve">) </w:t>
      </w:r>
      <w:r w:rsidRPr="0010316E">
        <w:rPr>
          <w:rFonts w:ascii="GHEA Grapalat" w:hAnsi="GHEA Grapalat" w:cs="Sylfaen"/>
          <w:sz w:val="20"/>
          <w:lang w:val="hy-AM"/>
        </w:rPr>
        <w:t>համատեղ</w:t>
      </w:r>
      <w:r w:rsidRPr="005E1F72">
        <w:rPr>
          <w:rFonts w:ascii="GHEA Grapalat" w:hAnsi="GHEA Grapalat" w:cs="Times Armenian"/>
          <w:sz w:val="20"/>
          <w:lang w:val="af-ZA"/>
        </w:rPr>
        <w:t xml:space="preserve"> </w:t>
      </w:r>
      <w:r w:rsidRPr="0010316E">
        <w:rPr>
          <w:rFonts w:ascii="GHEA Grapalat" w:hAnsi="GHEA Grapalat" w:cs="Times Armenian"/>
          <w:sz w:val="20"/>
          <w:lang w:val="hy-AM"/>
        </w:rPr>
        <w:t>գ</w:t>
      </w:r>
      <w:r w:rsidRPr="0010316E">
        <w:rPr>
          <w:rFonts w:ascii="GHEA Grapalat" w:hAnsi="GHEA Grapalat" w:cs="Sylfaen"/>
          <w:sz w:val="20"/>
          <w:lang w:val="hy-AM"/>
        </w:rPr>
        <w:t>ործունեության</w:t>
      </w:r>
      <w:r w:rsidRPr="005E1F72">
        <w:rPr>
          <w:rFonts w:ascii="GHEA Grapalat" w:hAnsi="GHEA Grapalat" w:cs="Times Armenian"/>
          <w:sz w:val="20"/>
          <w:lang w:val="af-ZA"/>
        </w:rPr>
        <w:t xml:space="preserve"> </w:t>
      </w:r>
      <w:r w:rsidRPr="0010316E">
        <w:rPr>
          <w:rFonts w:ascii="GHEA Grapalat" w:hAnsi="GHEA Grapalat" w:cs="Sylfaen"/>
          <w:sz w:val="20"/>
          <w:lang w:val="hy-AM"/>
        </w:rPr>
        <w:t>կար</w:t>
      </w:r>
      <w:r w:rsidRPr="0010316E">
        <w:rPr>
          <w:rFonts w:ascii="GHEA Grapalat" w:hAnsi="GHEA Grapalat" w:cs="Times Armenian"/>
          <w:sz w:val="20"/>
          <w:lang w:val="hy-AM"/>
        </w:rPr>
        <w:t>գ</w:t>
      </w:r>
      <w:r w:rsidRPr="0010316E">
        <w:rPr>
          <w:rFonts w:ascii="GHEA Grapalat" w:hAnsi="GHEA Grapalat" w:cs="Sylfaen"/>
          <w:sz w:val="20"/>
          <w:lang w:val="hy-AM"/>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10316E">
        <w:rPr>
          <w:rFonts w:ascii="GHEA Grapalat" w:hAnsi="GHEA Grapalat" w:cs="Sylfaen"/>
          <w:sz w:val="20"/>
          <w:lang w:val="hy-AM"/>
        </w:rPr>
        <w:t>կոնսորցիումով</w:t>
      </w:r>
      <w:r w:rsidRPr="005E1F72">
        <w:rPr>
          <w:rFonts w:ascii="GHEA Grapalat" w:hAnsi="GHEA Grapalat" w:cs="Times Armenian"/>
          <w:sz w:val="20"/>
          <w:lang w:val="af-ZA"/>
        </w:rPr>
        <w:t xml:space="preserve">) </w:t>
      </w:r>
      <w:r w:rsidRPr="0010316E">
        <w:rPr>
          <w:rFonts w:ascii="GHEA Grapalat" w:hAnsi="GHEA Grapalat" w:cs="Times Armenian"/>
          <w:sz w:val="20"/>
          <w:lang w:val="hy-AM"/>
        </w:rPr>
        <w:t>գ</w:t>
      </w:r>
      <w:r w:rsidRPr="0010316E">
        <w:rPr>
          <w:rFonts w:ascii="GHEA Grapalat" w:hAnsi="GHEA Grapalat" w:cs="Sylfaen"/>
          <w:sz w:val="20"/>
          <w:lang w:val="hy-AM"/>
        </w:rPr>
        <w:t>նումների</w:t>
      </w:r>
      <w:r w:rsidRPr="005E1F72">
        <w:rPr>
          <w:rFonts w:ascii="GHEA Grapalat" w:hAnsi="GHEA Grapalat" w:cs="Times Armenian"/>
          <w:sz w:val="20"/>
          <w:lang w:val="af-ZA"/>
        </w:rPr>
        <w:t xml:space="preserve"> </w:t>
      </w:r>
      <w:r w:rsidRPr="0010316E">
        <w:rPr>
          <w:rFonts w:ascii="GHEA Grapalat" w:hAnsi="GHEA Grapalat" w:cs="Times Armenian"/>
          <w:sz w:val="20"/>
          <w:lang w:val="hy-AM"/>
        </w:rPr>
        <w:t>գ</w:t>
      </w:r>
      <w:r w:rsidRPr="0010316E">
        <w:rPr>
          <w:rFonts w:ascii="GHEA Grapalat" w:hAnsi="GHEA Grapalat" w:cs="Sylfaen"/>
          <w:sz w:val="20"/>
          <w:lang w:val="hy-AM"/>
        </w:rPr>
        <w:t>ործընթացին</w:t>
      </w:r>
      <w:r w:rsidRPr="005E1F72">
        <w:rPr>
          <w:rFonts w:ascii="GHEA Grapalat" w:hAnsi="GHEA Grapalat" w:cs="Sylfaen"/>
          <w:sz w:val="20"/>
          <w:lang w:val="es-ES"/>
        </w:rPr>
        <w:t xml:space="preserve"> </w:t>
      </w:r>
      <w:r w:rsidRPr="0010316E">
        <w:rPr>
          <w:rFonts w:ascii="GHEA Grapalat" w:hAnsi="GHEA Grapalat" w:cs="Sylfaen"/>
          <w:sz w:val="20"/>
          <w:szCs w:val="20"/>
          <w:lang w:val="hy-AM"/>
        </w:rPr>
        <w:t>մասնակցության</w:t>
      </w:r>
      <w:r w:rsidRPr="005E1F72">
        <w:rPr>
          <w:rFonts w:ascii="GHEA Grapalat" w:hAnsi="GHEA Grapalat" w:cs="Sylfaen"/>
          <w:sz w:val="20"/>
          <w:szCs w:val="20"/>
          <w:lang w:val="es-ES"/>
        </w:rPr>
        <w:t xml:space="preserve"> </w:t>
      </w:r>
      <w:r w:rsidRPr="0010316E">
        <w:rPr>
          <w:rFonts w:ascii="GHEA Grapalat" w:hAnsi="GHEA Grapalat" w:cs="Sylfaen"/>
          <w:sz w:val="20"/>
          <w:szCs w:val="20"/>
          <w:lang w:val="hy-AM"/>
        </w:rPr>
        <w:t>դեպքերի</w:t>
      </w:r>
      <w:r w:rsidRPr="005E1F72">
        <w:rPr>
          <w:rFonts w:ascii="GHEA Grapalat" w:hAnsi="GHEA Grapalat" w:cs="Sylfaen"/>
          <w:sz w:val="20"/>
          <w:szCs w:val="20"/>
          <w:lang w:val="es-ES"/>
        </w:rPr>
        <w:t>:</w:t>
      </w:r>
    </w:p>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կետի</w:t>
      </w:r>
      <w:proofErr w:type="spellEnd"/>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264D7F9C"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2B0AF1">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proofErr w:type="spellStart"/>
      <w:r w:rsidRPr="00417B96">
        <w:rPr>
          <w:rFonts w:ascii="GHEA Grapalat" w:hAnsi="GHEA Grapalat" w:cs="Sylfaen"/>
          <w:sz w:val="20"/>
        </w:rPr>
        <w:t>պայմանագրի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կողմ</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կարող</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հանդիսանալ</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սույն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ընթացակարգին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մասնակցելու</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նպատակով</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հայտ</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ներկայացրած</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մասնակիցը</w:t>
      </w:r>
      <w:proofErr w:type="spellEnd"/>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062550DA"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t xml:space="preserve"> </w:t>
      </w:r>
      <w:r w:rsidR="002B0AF1">
        <w:rPr>
          <w:rFonts w:ascii="GHEA Grapalat" w:hAnsi="GHEA Grapalat" w:cs="Sylfaen"/>
          <w:szCs w:val="24"/>
        </w:rPr>
        <w:t xml:space="preserve"> </w:t>
      </w:r>
      <w:r w:rsidRPr="005E1F72">
        <w:rPr>
          <w:rFonts w:ascii="GHEA Grapalat" w:hAnsi="GHEA Grapalat" w:cs="Sylfaen"/>
          <w:szCs w:val="24"/>
        </w:rPr>
        <w:t>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2B0AF1">
        <w:rPr>
          <w:rFonts w:ascii="GHEA Grapalat" w:hAnsi="GHEA Grapalat" w:cs="Sylfaen"/>
          <w:szCs w:val="24"/>
          <w:lang w:val="hy-AM"/>
        </w:rPr>
        <w:t>Մասնակիցները</w:t>
      </w:r>
      <w:r w:rsidRPr="005E1F72">
        <w:rPr>
          <w:rFonts w:ascii="GHEA Grapalat" w:hAnsi="GHEA Grapalat" w:cs="Sylfaen"/>
          <w:szCs w:val="24"/>
        </w:rPr>
        <w:t xml:space="preserve"> </w:t>
      </w:r>
      <w:r w:rsidRPr="002B0AF1">
        <w:rPr>
          <w:rFonts w:ascii="GHEA Grapalat" w:hAnsi="GHEA Grapalat" w:cs="Sylfaen"/>
          <w:szCs w:val="24"/>
          <w:lang w:val="hy-AM"/>
        </w:rPr>
        <w:t>կարող</w:t>
      </w:r>
      <w:r w:rsidRPr="005E1F72">
        <w:rPr>
          <w:rFonts w:ascii="GHEA Grapalat" w:hAnsi="GHEA Grapalat" w:cs="Sylfaen"/>
          <w:szCs w:val="24"/>
        </w:rPr>
        <w:t xml:space="preserve"> </w:t>
      </w:r>
      <w:r w:rsidRPr="002B0AF1">
        <w:rPr>
          <w:rFonts w:ascii="GHEA Grapalat" w:hAnsi="GHEA Grapalat" w:cs="Sylfaen"/>
          <w:szCs w:val="24"/>
          <w:lang w:val="hy-AM"/>
        </w:rPr>
        <w:t>են</w:t>
      </w:r>
      <w:r w:rsidRPr="005E1F72">
        <w:rPr>
          <w:rFonts w:ascii="GHEA Grapalat" w:hAnsi="GHEA Grapalat" w:cs="Sylfaen"/>
          <w:szCs w:val="24"/>
        </w:rPr>
        <w:t xml:space="preserve"> </w:t>
      </w:r>
      <w:r w:rsidRPr="002B0AF1">
        <w:rPr>
          <w:rFonts w:ascii="GHEA Grapalat" w:hAnsi="GHEA Grapalat" w:cs="Sylfaen"/>
          <w:szCs w:val="24"/>
          <w:lang w:val="hy-AM"/>
        </w:rPr>
        <w:t>սույն</w:t>
      </w:r>
      <w:r w:rsidRPr="005E1F72">
        <w:rPr>
          <w:rFonts w:ascii="GHEA Grapalat" w:hAnsi="GHEA Grapalat" w:cs="Sylfaen"/>
          <w:szCs w:val="24"/>
        </w:rPr>
        <w:t xml:space="preserve"> </w:t>
      </w:r>
      <w:r w:rsidRPr="002B0AF1">
        <w:rPr>
          <w:rFonts w:ascii="GHEA Grapalat" w:hAnsi="GHEA Grapalat" w:cs="Sylfaen"/>
          <w:szCs w:val="24"/>
          <w:lang w:val="hy-AM"/>
        </w:rPr>
        <w:t>ընթացակարգին</w:t>
      </w:r>
      <w:r w:rsidRPr="005E1F72">
        <w:rPr>
          <w:rFonts w:ascii="GHEA Grapalat" w:hAnsi="GHEA Grapalat" w:cs="Sylfaen"/>
          <w:szCs w:val="24"/>
        </w:rPr>
        <w:t xml:space="preserve"> </w:t>
      </w:r>
      <w:r w:rsidRPr="002B0AF1">
        <w:rPr>
          <w:rFonts w:ascii="GHEA Grapalat" w:hAnsi="GHEA Grapalat" w:cs="Sylfaen"/>
          <w:szCs w:val="24"/>
          <w:lang w:val="hy-AM"/>
        </w:rPr>
        <w:t>մասնակցել</w:t>
      </w:r>
      <w:r w:rsidRPr="005E1F72">
        <w:rPr>
          <w:rFonts w:ascii="GHEA Grapalat" w:hAnsi="GHEA Grapalat" w:cs="Sylfaen"/>
          <w:szCs w:val="24"/>
        </w:rPr>
        <w:t xml:space="preserve"> </w:t>
      </w:r>
      <w:r w:rsidRPr="002B0AF1">
        <w:rPr>
          <w:rFonts w:ascii="GHEA Grapalat" w:hAnsi="GHEA Grapalat" w:cs="Sylfaen"/>
          <w:szCs w:val="24"/>
          <w:lang w:val="hy-AM"/>
        </w:rPr>
        <w:t>համատեղ</w:t>
      </w:r>
      <w:r w:rsidRPr="005E1F72">
        <w:rPr>
          <w:rFonts w:ascii="GHEA Grapalat" w:hAnsi="GHEA Grapalat" w:cs="Sylfaen"/>
          <w:szCs w:val="24"/>
        </w:rPr>
        <w:t xml:space="preserve"> </w:t>
      </w:r>
      <w:r w:rsidRPr="002B0AF1">
        <w:rPr>
          <w:rFonts w:ascii="GHEA Grapalat" w:hAnsi="GHEA Grapalat" w:cs="Sylfaen"/>
          <w:szCs w:val="24"/>
          <w:lang w:val="hy-AM"/>
        </w:rPr>
        <w:t>գործունեության</w:t>
      </w:r>
      <w:r w:rsidRPr="005E1F72">
        <w:rPr>
          <w:rFonts w:ascii="GHEA Grapalat" w:hAnsi="GHEA Grapalat" w:cs="Sylfaen"/>
          <w:szCs w:val="24"/>
        </w:rPr>
        <w:t xml:space="preserve"> </w:t>
      </w:r>
      <w:r w:rsidRPr="002B0AF1">
        <w:rPr>
          <w:rFonts w:ascii="GHEA Grapalat" w:hAnsi="GHEA Grapalat" w:cs="Sylfaen"/>
          <w:szCs w:val="24"/>
          <w:lang w:val="hy-AM"/>
        </w:rPr>
        <w:t>կարգով</w:t>
      </w:r>
      <w:r w:rsidRPr="005E1F72">
        <w:rPr>
          <w:rFonts w:ascii="GHEA Grapalat" w:hAnsi="GHEA Grapalat" w:cs="Sylfaen"/>
          <w:szCs w:val="24"/>
        </w:rPr>
        <w:t xml:space="preserve"> (</w:t>
      </w:r>
      <w:r w:rsidRPr="002B0AF1">
        <w:rPr>
          <w:rFonts w:ascii="GHEA Grapalat" w:hAnsi="GHEA Grapalat" w:cs="Sylfaen"/>
          <w:szCs w:val="24"/>
          <w:lang w:val="hy-AM"/>
        </w:rPr>
        <w:t>կոնսորցիումով</w:t>
      </w:r>
      <w:r w:rsidRPr="005E1F72">
        <w:rPr>
          <w:rFonts w:ascii="GHEA Grapalat" w:hAnsi="GHEA Grapalat" w:cs="Sylfaen"/>
          <w:szCs w:val="24"/>
        </w:rPr>
        <w:t>)</w:t>
      </w:r>
      <w:r w:rsidRPr="002B0AF1">
        <w:rPr>
          <w:rFonts w:ascii="GHEA Grapalat" w:hAnsi="GHEA Grapalat" w:cs="Sylfaen"/>
          <w:szCs w:val="24"/>
          <w:lang w:val="hy-AM"/>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proofErr w:type="spellStart"/>
      <w:r w:rsidRPr="00330A00">
        <w:rPr>
          <w:rFonts w:ascii="GHEA Grapalat" w:hAnsi="GHEA Grapalat" w:cs="Sylfaen"/>
          <w:lang w:val="en-US"/>
        </w:rPr>
        <w:t>միևնույն</w:t>
      </w:r>
      <w:proofErr w:type="spellEnd"/>
      <w:r w:rsidRPr="00406C77">
        <w:rPr>
          <w:rFonts w:ascii="GHEA Grapalat" w:hAnsi="GHEA Grapalat" w:cs="Sylfaen"/>
        </w:rPr>
        <w:t xml:space="preserve"> </w:t>
      </w:r>
      <w:proofErr w:type="spellStart"/>
      <w:r w:rsidRPr="00330A00">
        <w:rPr>
          <w:rFonts w:ascii="GHEA Grapalat" w:hAnsi="GHEA Grapalat" w:cs="Sylfaen"/>
          <w:lang w:val="en-US"/>
        </w:rPr>
        <w:t>չափաբաժնին</w:t>
      </w:r>
      <w:proofErr w:type="spellEnd"/>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683C9D8C" w14:textId="77777777" w:rsidR="00CC1CD1" w:rsidRDefault="00CC1CD1" w:rsidP="00CC1CD1">
      <w:pPr>
        <w:jc w:val="both"/>
        <w:rPr>
          <w:rFonts w:ascii="GHEA Grapalat" w:hAnsi="GHEA Grapalat"/>
          <w:b/>
          <w:sz w:val="20"/>
          <w:lang w:val="af-ZA"/>
        </w:rPr>
      </w:pPr>
    </w:p>
    <w:p w14:paraId="78750568" w14:textId="77777777" w:rsidR="00CC1CD1" w:rsidRDefault="00CC1CD1" w:rsidP="00CC1CD1">
      <w:pPr>
        <w:ind w:firstLine="567"/>
        <w:jc w:val="both"/>
        <w:rPr>
          <w:rFonts w:ascii="GHEA Grapalat" w:hAnsi="GHEA Grapalat"/>
          <w:b/>
          <w:sz w:val="20"/>
          <w:lang w:val="af-ZA"/>
        </w:rPr>
      </w:pPr>
    </w:p>
    <w:p w14:paraId="3C5D6928" w14:textId="77777777" w:rsidR="00CC1CD1" w:rsidRDefault="00CC1CD1" w:rsidP="00CC1CD1">
      <w:pPr>
        <w:ind w:firstLine="567"/>
        <w:jc w:val="both"/>
        <w:rPr>
          <w:rFonts w:ascii="GHEA Grapalat" w:hAnsi="GHEA Grapalat"/>
          <w:b/>
          <w:sz w:val="20"/>
          <w:lang w:val="af-ZA"/>
        </w:rPr>
      </w:pPr>
    </w:p>
    <w:p w14:paraId="6697FF77"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29-</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համակարգի</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միջոցով</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հանձնաժողովից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r w:rsidRPr="005E1F72">
        <w:rPr>
          <w:rFonts w:ascii="GHEA Grapalat" w:hAnsi="GHEA Grapalat"/>
          <w:sz w:val="20"/>
          <w:lang w:val="af-ZA"/>
        </w:rPr>
        <w:t xml:space="preserve"> </w:t>
      </w:r>
      <w:r w:rsidRPr="005E1F72">
        <w:rPr>
          <w:rFonts w:ascii="GHEA Grapalat" w:hAnsi="GHEA Grapalat"/>
          <w:sz w:val="20"/>
        </w:rPr>
        <w:t>Հանձնաժողովը</w:t>
      </w:r>
      <w:r w:rsidRPr="005E1F72">
        <w:rPr>
          <w:rFonts w:ascii="GHEA Grapalat" w:hAnsi="GHEA Grapalat"/>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համակարգի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միջոցով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տրամադրելու</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օրը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համակարգում</w:t>
      </w:r>
      <w:proofErr w:type="spellEnd"/>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proofErr w:type="spellStart"/>
      <w:r w:rsidRPr="005E1F72">
        <w:rPr>
          <w:rFonts w:ascii="GHEA Grapalat" w:hAnsi="GHEA Grapalat" w:cs="Sylfaen"/>
          <w:sz w:val="20"/>
        </w:rPr>
        <w:t>գործող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բաժնի</w:t>
      </w:r>
      <w:proofErr w:type="spellEnd"/>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Հրավերների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վերաբերյալ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ենթաբաբաժնում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Arial Unicode"/>
          <w:sz w:val="20"/>
        </w:rPr>
        <w:t>սույն</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Pr="005E1F72">
        <w:rPr>
          <w:rFonts w:ascii="GHEA Grapalat" w:hAnsi="GHEA Grapalat"/>
          <w:sz w:val="20"/>
          <w:szCs w:val="20"/>
        </w:rPr>
        <w:t>Ընդ</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որում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մասնակիցը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գրավոր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ծանուցվում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պարզաբանում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չտրամադրելու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հիմքերի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հարցումը</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հաջորդող</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երկու</w:t>
      </w:r>
      <w:proofErr w:type="spellEnd"/>
      <w:r w:rsidRPr="005E1F72">
        <w:rPr>
          <w:rFonts w:ascii="GHEA Grapalat" w:hAnsi="GHEA Grapalat" w:cs="Sylfaen"/>
          <w:sz w:val="20"/>
          <w:szCs w:val="20"/>
          <w:lang w:val="af-ZA"/>
        </w:rPr>
        <w:t xml:space="preserve"> </w:t>
      </w:r>
      <w:proofErr w:type="spellStart"/>
      <w:r w:rsidRPr="005E1F72">
        <w:rPr>
          <w:rFonts w:ascii="GHEA Grapalat" w:hAnsi="GHEA Grapalat" w:cs="Sylfaen"/>
          <w:sz w:val="20"/>
          <w:szCs w:val="20"/>
        </w:rPr>
        <w:t>օրացուցային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Pr="005E1F72">
        <w:rPr>
          <w:rFonts w:ascii="GHEA Grapalat" w:hAnsi="GHEA Grapalat" w:cs="Arial Unicode"/>
          <w:sz w:val="20"/>
        </w:rPr>
        <w:t>համակարգում</w:t>
      </w:r>
      <w:proofErr w:type="spellEnd"/>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3"/>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7777777"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6BD7382B"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lastRenderedPageBreak/>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4017CE">
        <w:rPr>
          <w:rFonts w:ascii="GHEA Grapalat" w:hAnsi="GHEA Grapalat" w:cs="Sylfaen"/>
          <w:szCs w:val="24"/>
          <w:lang w:val="hy-AM"/>
        </w:rPr>
        <w:t>հրատապ բաց մրցույթ</w:t>
      </w:r>
      <w:r w:rsidR="00AE26C8" w:rsidRPr="0093002B">
        <w:rPr>
          <w:rFonts w:ascii="GHEA Grapalat" w:hAnsi="GHEA Grapalat" w:cs="Sylfaen"/>
          <w:szCs w:val="24"/>
          <w:lang w:val="hy-AM"/>
        </w:rPr>
        <w:t xml:space="preserve">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5CA23840"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636701">
        <w:rPr>
          <w:rFonts w:ascii="GHEA Grapalat" w:hAnsi="GHEA Grapalat"/>
          <w:b/>
        </w:rPr>
        <w:t xml:space="preserve">մինչև 2024 թվականի </w:t>
      </w:r>
      <w:r w:rsidR="002B0AF1">
        <w:rPr>
          <w:rFonts w:ascii="GHEA Grapalat" w:hAnsi="GHEA Grapalat"/>
          <w:b/>
        </w:rPr>
        <w:t>օգոստոսի</w:t>
      </w:r>
      <w:r w:rsidR="00636701">
        <w:rPr>
          <w:rFonts w:ascii="GHEA Grapalat" w:hAnsi="GHEA Grapalat"/>
          <w:b/>
        </w:rPr>
        <w:t xml:space="preserve"> </w:t>
      </w:r>
      <w:r w:rsidR="002B0AF1">
        <w:rPr>
          <w:rFonts w:ascii="GHEA Grapalat" w:hAnsi="GHEA Grapalat"/>
          <w:b/>
        </w:rPr>
        <w:t>13</w:t>
      </w:r>
      <w:r w:rsidR="006B02C4">
        <w:rPr>
          <w:rFonts w:ascii="GHEA Grapalat" w:hAnsi="GHEA Grapalat"/>
          <w:b/>
        </w:rPr>
        <w:t>-</w:t>
      </w:r>
      <w:r w:rsidR="00960672" w:rsidRPr="0018744E">
        <w:rPr>
          <w:rFonts w:ascii="GHEA Grapalat" w:hAnsi="GHEA Grapalat"/>
          <w:b/>
          <w:lang w:val="hy-AM"/>
        </w:rPr>
        <w:t xml:space="preserve">ը, ժամը </w:t>
      </w:r>
      <w:r w:rsidR="00D76291">
        <w:rPr>
          <w:rFonts w:ascii="GHEA Grapalat" w:hAnsi="GHEA Grapalat"/>
          <w:b/>
          <w:lang w:val="hy-AM"/>
        </w:rPr>
        <w:t>11:00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4"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5"/>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77777777"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6"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5"/>
      </w:r>
      <w:r w:rsidRPr="0054241B">
        <w:rPr>
          <w:rFonts w:ascii="GHEA Grapalat" w:hAnsi="GHEA Grapalat"/>
          <w:sz w:val="20"/>
          <w:lang w:val="hy-AM"/>
        </w:rPr>
        <w:t xml:space="preserve"> </w:t>
      </w:r>
      <w:bookmarkEnd w:id="6"/>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7"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w:t>
      </w:r>
      <w:r w:rsidRPr="0093002B">
        <w:rPr>
          <w:rFonts w:ascii="GHEA Grapalat" w:hAnsi="GHEA Grapalat" w:cs="Sylfaen"/>
          <w:sz w:val="20"/>
          <w:szCs w:val="24"/>
          <w:lang w:val="hy-AM" w:eastAsia="en-US"/>
        </w:rPr>
        <w:lastRenderedPageBreak/>
        <w:t>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93002B" w:rsidRDefault="000D701E" w:rsidP="00EF3662">
      <w:pPr>
        <w:ind w:firstLine="567"/>
        <w:jc w:val="center"/>
        <w:rPr>
          <w:rFonts w:ascii="GHEA Grapalat" w:hAnsi="GHEA Grapalat"/>
          <w:b/>
          <w:sz w:val="20"/>
          <w:lang w:val="af-ZA"/>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r w:rsidR="00955A1E" w:rsidRPr="0093002B">
        <w:rPr>
          <w:rFonts w:ascii="GHEA Grapalat" w:hAnsi="GHEA Grapalat" w:cs="Times Armenian"/>
          <w:b/>
          <w:sz w:val="20"/>
          <w:lang w:val="af-ZA"/>
        </w:rPr>
        <w:t xml:space="preserve"> </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proofErr w:type="spellStart"/>
      <w:r w:rsidR="00903898" w:rsidRPr="0093002B">
        <w:rPr>
          <w:rFonts w:ascii="GHEA Grapalat" w:hAnsi="GHEA Grapalat" w:cs="Sylfaen"/>
          <w:bCs/>
          <w:sz w:val="20"/>
          <w:szCs w:val="20"/>
        </w:rPr>
        <w:t>ներկայացնում</w:t>
      </w:r>
      <w:proofErr w:type="spellEnd"/>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հայտի</w:t>
      </w:r>
      <w:proofErr w:type="spellEnd"/>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ապահովում</w:t>
      </w:r>
      <w:proofErr w:type="spellEnd"/>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w:t>
      </w:r>
      <w:r w:rsidR="00903898" w:rsidRPr="0093002B">
        <w:rPr>
          <w:rFonts w:ascii="GHEA Grapalat" w:hAnsi="GHEA Grapalat" w:cs="Sylfaen"/>
          <w:sz w:val="20"/>
          <w:szCs w:val="20"/>
        </w:rPr>
        <w:t>այտի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ապահովումը</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ներկայացվում</w:t>
      </w:r>
      <w:proofErr w:type="spellEnd"/>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բանկային</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երաշխիքի</w:t>
      </w:r>
      <w:proofErr w:type="spellEnd"/>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proofErr w:type="spellStart"/>
      <w:r w:rsidR="00903898" w:rsidRPr="0093002B">
        <w:rPr>
          <w:rFonts w:ascii="GHEA Grapalat" w:hAnsi="GHEA Grapalat" w:cs="Sylfaen"/>
          <w:sz w:val="20"/>
          <w:szCs w:val="20"/>
        </w:rPr>
        <w:t>կամ</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կանխիկ</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փողի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ձևով</w:t>
      </w:r>
      <w:proofErr w:type="spellEnd"/>
      <w:r w:rsidR="00AE3822" w:rsidRPr="0093002B">
        <w:rPr>
          <w:rFonts w:ascii="GHEA Grapalat" w:hAnsi="GHEA Grapalat" w:cs="Sylfaen"/>
          <w:sz w:val="20"/>
          <w:szCs w:val="20"/>
          <w:lang w:val="af-ZA"/>
        </w:rPr>
        <w:t xml:space="preserve">, </w:t>
      </w:r>
      <w:proofErr w:type="spellStart"/>
      <w:r w:rsidR="00AE3822" w:rsidRPr="00960672">
        <w:rPr>
          <w:rFonts w:ascii="GHEA Grapalat" w:hAnsi="GHEA Grapalat" w:cs="Sylfaen"/>
          <w:b/>
          <w:bCs/>
          <w:sz w:val="20"/>
          <w:szCs w:val="20"/>
        </w:rPr>
        <w:t>որի</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չափը</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հավասար</w:t>
      </w:r>
      <w:proofErr w:type="spellEnd"/>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proofErr w:type="spellStart"/>
      <w:r w:rsidR="00AE3822" w:rsidRPr="00960672">
        <w:rPr>
          <w:rFonts w:ascii="GHEA Grapalat" w:hAnsi="GHEA Grapalat" w:cs="Sylfaen"/>
          <w:b/>
          <w:bCs/>
          <w:sz w:val="20"/>
          <w:szCs w:val="20"/>
        </w:rPr>
        <w:t>հինգ</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տոկոսին</w:t>
      </w:r>
      <w:proofErr w:type="spellEnd"/>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Եթե</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մասնակցի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գերազանցում</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գինը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հայտի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ապահովման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չափը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հավասար</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հինգ</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տոկոսին</w:t>
      </w:r>
      <w:proofErr w:type="spellEnd"/>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Ընդ</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որում</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եթե</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մասնակիցը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ապահովումը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ներկայացրել</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սույն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կետով</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սահմանված</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չափից</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համարվում</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հրավերի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պահանջներին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բավարարող</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ենթակա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չէ</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մերժման</w:t>
      </w:r>
      <w:proofErr w:type="spellEnd"/>
      <w:r w:rsidR="00AE3822" w:rsidRPr="0093002B">
        <w:rPr>
          <w:rFonts w:ascii="GHEA Grapalat" w:hAnsi="GHEA Grapalat" w:cs="Sylfaen"/>
          <w:sz w:val="20"/>
          <w:szCs w:val="20"/>
          <w:lang w:val="af-ZA"/>
        </w:rPr>
        <w:t>:</w:t>
      </w:r>
    </w:p>
    <w:p w14:paraId="2DDE31DA" w14:textId="78B1810F" w:rsidR="00273411" w:rsidRPr="0093002B" w:rsidRDefault="001578D4" w:rsidP="00146D17">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պետք</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փոխանցվի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Կենտրոնական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գանձապետարանում</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w:t>
      </w:r>
      <w:r w:rsidR="00712311" w:rsidRPr="0093002B">
        <w:rPr>
          <w:rFonts w:ascii="GHEA Grapalat" w:hAnsi="GHEA Grapalat"/>
          <w:sz w:val="20"/>
          <w:szCs w:val="20"/>
        </w:rPr>
        <w:t>ին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որը</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ենթակա</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վերադարձման</w:t>
      </w:r>
      <w:proofErr w:type="spellEnd"/>
      <w:r w:rsidR="00712311"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այն</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ներկայացրած</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մասնակցին</w:t>
      </w:r>
      <w:proofErr w:type="spellEnd"/>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բացառությամբ</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սույն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հրավերի</w:t>
      </w:r>
      <w:proofErr w:type="spellEnd"/>
      <w:r w:rsidR="00402941" w:rsidRPr="0093002B">
        <w:rPr>
          <w:rFonts w:ascii="GHEA Grapalat" w:hAnsi="GHEA Grapalat"/>
          <w:sz w:val="20"/>
          <w:szCs w:val="20"/>
          <w:lang w:val="af-ZA"/>
        </w:rPr>
        <w:t xml:space="preserve"> 1-</w:t>
      </w:r>
      <w:proofErr w:type="spellStart"/>
      <w:r w:rsidR="00402941" w:rsidRPr="0093002B">
        <w:rPr>
          <w:rFonts w:ascii="GHEA Grapalat" w:hAnsi="GHEA Grapalat"/>
          <w:sz w:val="20"/>
          <w:szCs w:val="20"/>
        </w:rPr>
        <w:t>ին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մասի</w:t>
      </w:r>
      <w:proofErr w:type="spellEnd"/>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proofErr w:type="spellStart"/>
      <w:r w:rsidR="00402941" w:rsidRPr="0093002B">
        <w:rPr>
          <w:rFonts w:ascii="GHEA Grapalat" w:hAnsi="GHEA Grapalat"/>
          <w:sz w:val="20"/>
          <w:szCs w:val="20"/>
        </w:rPr>
        <w:t>կետով</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lastRenderedPageBreak/>
        <w:t>նախատեսված</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դեպքերի</w:t>
      </w:r>
      <w:proofErr w:type="spellEnd"/>
      <w:r w:rsidR="007123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պայմանագիրը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կնքվելու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անգործության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ժամկետն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ավարտվելուն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եթե</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արդյունքները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բողոքարկված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չեն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առկայության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գնահատող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հանձնաժողովի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որոշումն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անփոփոխ</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թողնելու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դատարանի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եզրափակիչ</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ակտն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օրինական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ուժի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մեջ</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մտնելու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6"/>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8"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8"/>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մասնակիցը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հայտի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ապահովումը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դրա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գումարը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հաշվարկվում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չափաբաժինների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իսկ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գերազանցելու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հանրագումարի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նկատմամբ</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առնելով</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Կարգի</w:t>
      </w:r>
      <w:proofErr w:type="spellEnd"/>
      <w:r w:rsidR="00273411" w:rsidRPr="0093002B">
        <w:rPr>
          <w:rFonts w:ascii="GHEA Grapalat" w:hAnsi="GHEA Grapalat"/>
          <w:sz w:val="20"/>
          <w:szCs w:val="20"/>
          <w:lang w:val="af-ZA"/>
        </w:rPr>
        <w:t xml:space="preserve"> 32-</w:t>
      </w:r>
      <w:proofErr w:type="spellStart"/>
      <w:r w:rsidR="00273411" w:rsidRPr="0093002B">
        <w:rPr>
          <w:rFonts w:ascii="GHEA Grapalat" w:hAnsi="GHEA Grapalat"/>
          <w:sz w:val="20"/>
          <w:szCs w:val="20"/>
        </w:rPr>
        <w:t>րդ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կետի</w:t>
      </w:r>
      <w:proofErr w:type="spellEnd"/>
      <w:r w:rsidR="00273411" w:rsidRPr="0093002B">
        <w:rPr>
          <w:rFonts w:ascii="GHEA Grapalat" w:hAnsi="GHEA Grapalat"/>
          <w:sz w:val="20"/>
          <w:szCs w:val="20"/>
          <w:lang w:val="af-ZA"/>
        </w:rPr>
        <w:t xml:space="preserve"> 1-</w:t>
      </w:r>
      <w:proofErr w:type="spellStart"/>
      <w:r w:rsidR="00273411" w:rsidRPr="0093002B">
        <w:rPr>
          <w:rFonts w:ascii="GHEA Grapalat" w:hAnsi="GHEA Grapalat"/>
          <w:sz w:val="20"/>
          <w:szCs w:val="20"/>
        </w:rPr>
        <w:t>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ենթակետի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պարբերության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պահանջները</w:t>
      </w:r>
      <w:proofErr w:type="spellEnd"/>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000B5028" w:rsidRPr="0093002B">
        <w:rPr>
          <w:rStyle w:val="FootnoteReference"/>
          <w:rFonts w:ascii="GHEA Grapalat" w:hAnsi="GHEA Grapalat"/>
          <w:sz w:val="20"/>
          <w:szCs w:val="20"/>
          <w:lang w:val="af-ZA"/>
        </w:rPr>
        <w:footnoteReference w:id="7"/>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3AD7B189"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proofErr w:type="spellStart"/>
      <w:r w:rsidR="0093460D" w:rsidRPr="00C13D25">
        <w:rPr>
          <w:rFonts w:ascii="GHEA Grapalat" w:hAnsi="GHEA Grapalat" w:cs="Sylfaen"/>
          <w:sz w:val="20"/>
        </w:rPr>
        <w:t>ումը</w:t>
      </w:r>
      <w:proofErr w:type="spellEnd"/>
      <w:r w:rsidR="0093460D"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պետք</w:t>
      </w:r>
      <w:proofErr w:type="spellEnd"/>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proofErr w:type="spellStart"/>
      <w:r w:rsidR="00C23B1B" w:rsidRPr="00C13D25">
        <w:rPr>
          <w:rFonts w:ascii="GHEA Grapalat" w:hAnsi="GHEA Grapalat" w:cs="Sylfaen"/>
          <w:sz w:val="20"/>
        </w:rPr>
        <w:t>վավեր</w:t>
      </w:r>
      <w:proofErr w:type="spellEnd"/>
      <w:r w:rsidR="00C23B1B"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լինի</w:t>
      </w:r>
      <w:proofErr w:type="spellEnd"/>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proofErr w:type="spellStart"/>
      <w:r w:rsidR="00C813A9" w:rsidRPr="00C13D25">
        <w:rPr>
          <w:rFonts w:ascii="GHEA Grapalat" w:hAnsi="GHEA Grapalat" w:cs="Sylfaen"/>
          <w:sz w:val="20"/>
        </w:rPr>
        <w:t>օրվանից</w:t>
      </w:r>
      <w:proofErr w:type="spellEnd"/>
      <w:r w:rsidR="00C813A9" w:rsidRPr="00C13D25">
        <w:rPr>
          <w:rFonts w:ascii="GHEA Grapalat" w:hAnsi="GHEA Grapalat" w:cs="Sylfaen"/>
          <w:sz w:val="20"/>
          <w:lang w:val="af-ZA"/>
        </w:rPr>
        <w:t xml:space="preserve"> </w:t>
      </w:r>
      <w:proofErr w:type="spellStart"/>
      <w:r w:rsidR="00C813A9" w:rsidRPr="00C13D25">
        <w:rPr>
          <w:rFonts w:ascii="GHEA Grapalat" w:hAnsi="GHEA Grapalat" w:cs="Sylfaen"/>
          <w:sz w:val="20"/>
        </w:rPr>
        <w:t>հաշված</w:t>
      </w:r>
      <w:proofErr w:type="spellEnd"/>
      <w:r w:rsidR="00C813A9" w:rsidRPr="00C13D25">
        <w:rPr>
          <w:rFonts w:ascii="GHEA Grapalat" w:hAnsi="GHEA Grapalat" w:cs="Sylfaen"/>
          <w:sz w:val="20"/>
          <w:lang w:val="af-ZA"/>
        </w:rPr>
        <w:t xml:space="preserve"> </w:t>
      </w:r>
      <w:r w:rsidR="00A22A64" w:rsidRPr="003507D7">
        <w:rPr>
          <w:rFonts w:ascii="GHEA Grapalat" w:hAnsi="GHEA Grapalat" w:cs="Sylfaen"/>
          <w:b/>
          <w:bCs/>
          <w:iCs/>
          <w:sz w:val="20"/>
          <w:szCs w:val="20"/>
          <w:lang w:val="hy-AM"/>
        </w:rPr>
        <w:t>90 (իննսուն)</w:t>
      </w:r>
      <w:r w:rsidR="00A22A64" w:rsidRPr="003507D7">
        <w:rPr>
          <w:rFonts w:ascii="GHEA Grapalat" w:hAnsi="GHEA Grapalat" w:cs="Sylfaen"/>
          <w:i/>
          <w:sz w:val="20"/>
          <w:szCs w:val="20"/>
          <w:lang w:val="hy-AM"/>
        </w:rPr>
        <w:t xml:space="preserve"> </w:t>
      </w:r>
      <w:proofErr w:type="spellStart"/>
      <w:r w:rsidR="001A4EF7" w:rsidRPr="00C13D25">
        <w:rPr>
          <w:rFonts w:ascii="GHEA Grapalat" w:hAnsi="GHEA Grapalat" w:cs="Sylfaen"/>
          <w:sz w:val="20"/>
        </w:rPr>
        <w:t>աշխատանքային</w:t>
      </w:r>
      <w:proofErr w:type="spellEnd"/>
      <w:r w:rsidR="001A4EF7" w:rsidRPr="00C13D25">
        <w:rPr>
          <w:rFonts w:ascii="GHEA Grapalat" w:hAnsi="GHEA Grapalat" w:cs="Sylfaen"/>
          <w:sz w:val="20"/>
          <w:lang w:val="af-ZA"/>
        </w:rPr>
        <w:t xml:space="preserve"> </w:t>
      </w:r>
      <w:proofErr w:type="spellStart"/>
      <w:r w:rsidR="001A4EF7" w:rsidRPr="00C13D25">
        <w:rPr>
          <w:rFonts w:ascii="GHEA Grapalat" w:hAnsi="GHEA Grapalat" w:cs="Sylfaen"/>
          <w:sz w:val="20"/>
        </w:rPr>
        <w:t>օր</w:t>
      </w:r>
      <w:proofErr w:type="spellEnd"/>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8"/>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93002B" w:rsidRDefault="008011E4" w:rsidP="008011E4">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08B2A7F9"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636701">
        <w:rPr>
          <w:rFonts w:ascii="GHEA Grapalat" w:hAnsi="GHEA Grapalat"/>
          <w:b/>
        </w:rPr>
        <w:t xml:space="preserve">մինչև 2024 թվականի </w:t>
      </w:r>
      <w:r w:rsidR="005F3983">
        <w:rPr>
          <w:rFonts w:ascii="GHEA Grapalat" w:hAnsi="GHEA Grapalat"/>
          <w:b/>
        </w:rPr>
        <w:t>օգոստոսի</w:t>
      </w:r>
      <w:r w:rsidR="00636701">
        <w:rPr>
          <w:rFonts w:ascii="GHEA Grapalat" w:hAnsi="GHEA Grapalat"/>
          <w:b/>
        </w:rPr>
        <w:t xml:space="preserve"> </w:t>
      </w:r>
      <w:r w:rsidR="005F3983">
        <w:rPr>
          <w:rFonts w:ascii="GHEA Grapalat" w:hAnsi="GHEA Grapalat"/>
          <w:b/>
        </w:rPr>
        <w:t>13</w:t>
      </w:r>
      <w:r w:rsidR="00CA3B56" w:rsidRPr="0018744E">
        <w:rPr>
          <w:rFonts w:ascii="GHEA Grapalat" w:hAnsi="GHEA Grapalat"/>
          <w:b/>
          <w:lang w:val="hy-AM"/>
        </w:rPr>
        <w:t xml:space="preserve">-ը, ժամը </w:t>
      </w:r>
      <w:r w:rsidR="00D76291">
        <w:rPr>
          <w:rFonts w:ascii="GHEA Grapalat" w:hAnsi="GHEA Grapalat"/>
          <w:b/>
          <w:lang w:val="hy-AM"/>
        </w:rPr>
        <w:t>11:00</w:t>
      </w:r>
      <w:r w:rsidR="00CA3B56" w:rsidRPr="005E1F72">
        <w:rPr>
          <w:rFonts w:ascii="GHEA Grapalat" w:hAnsi="GHEA Grapalat" w:cs="Sylfaen"/>
          <w:szCs w:val="24"/>
        </w:rPr>
        <w:t>-</w:t>
      </w:r>
      <w:r w:rsidR="00CA3B56" w:rsidRPr="005E1F72">
        <w:rPr>
          <w:rFonts w:ascii="GHEA Grapalat" w:hAnsi="GHEA Grapalat" w:cs="Sylfaen"/>
          <w:szCs w:val="24"/>
          <w:lang w:val="en-US"/>
        </w:rPr>
        <w:t>ի</w:t>
      </w:r>
      <w:r w:rsidR="00CA3B56" w:rsidRPr="005E1F72">
        <w:rPr>
          <w:rFonts w:ascii="GHEA Grapalat" w:hAnsi="GHEA Grapalat" w:cs="Sylfaen"/>
          <w:szCs w:val="24"/>
          <w:lang w:val="ru-RU"/>
        </w:rPr>
        <w:t>ն։</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lastRenderedPageBreak/>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619CE927"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ՀՀ Կենտրոնական բանկի կողմից սահմանված</w:t>
      </w:r>
      <w:r w:rsidR="001060EA">
        <w:rPr>
          <w:rFonts w:ascii="GHEA Grapalat" w:hAnsi="GHEA Grapalat" w:cs="Sylfaen"/>
          <w:b/>
          <w:i w:val="0"/>
          <w:lang w:val="hy-AM"/>
        </w:rPr>
        <w:t>՝ հայտերի բացման</w:t>
      </w:r>
      <w:r w:rsidR="00FB7D33" w:rsidRPr="004B52EC">
        <w:rPr>
          <w:rFonts w:ascii="GHEA Grapalat" w:hAnsi="GHEA Grapalat" w:cs="Sylfaen"/>
          <w:b/>
          <w:i w:val="0"/>
          <w:lang w:val="hy-AM"/>
        </w:rPr>
        <w:t xml:space="preserve">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lastRenderedPageBreak/>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5D31A1BE" w14:textId="361F251D" w:rsidR="00116E47" w:rsidRPr="0093002B" w:rsidRDefault="00A150A9"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2B121D" w:rsidRPr="0093002B">
        <w:rPr>
          <w:rFonts w:ascii="GHEA Grapalat" w:hAnsi="GHEA Grapalat"/>
          <w:sz w:val="20"/>
          <w:lang w:val="af-ZA" w:eastAsia="x-none"/>
        </w:rPr>
        <w:t>.</w:t>
      </w:r>
      <w:r w:rsidR="00D770E9" w:rsidRPr="0093002B">
        <w:rPr>
          <w:rFonts w:ascii="GHEA Grapalat" w:hAnsi="GHEA Grapalat"/>
          <w:sz w:val="20"/>
          <w:lang w:val="hy-AM" w:eastAsia="x-none"/>
        </w:rPr>
        <w:t>9</w:t>
      </w:r>
      <w:r w:rsidR="002B121D" w:rsidRPr="0093002B">
        <w:rPr>
          <w:rFonts w:ascii="GHEA Grapalat" w:hAnsi="GHEA Grapalat"/>
          <w:sz w:val="20"/>
          <w:lang w:val="af-ZA" w:eastAsia="x-none"/>
        </w:rPr>
        <w:t xml:space="preserve"> Եթե հայտերի բացման</w:t>
      </w:r>
      <w:r w:rsidR="00DE1C00" w:rsidRPr="0093002B">
        <w:rPr>
          <w:rFonts w:ascii="GHEA Grapalat" w:hAnsi="GHEA Grapalat"/>
          <w:sz w:val="20"/>
          <w:lang w:val="hy-AM" w:eastAsia="x-none"/>
        </w:rPr>
        <w:t xml:space="preserve"> և գնահատման</w:t>
      </w:r>
      <w:r w:rsidR="002B121D" w:rsidRPr="0093002B">
        <w:rPr>
          <w:rFonts w:ascii="GHEA Grapalat" w:hAnsi="GHEA Grapalat"/>
          <w:sz w:val="20"/>
          <w:lang w:val="af-ZA" w:eastAsia="x-none"/>
        </w:rPr>
        <w:t xml:space="preserve"> նիստի ընթացքում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իրականացված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արդյուն</w:t>
      </w:r>
      <w:r w:rsidR="002B121D" w:rsidRPr="0093002B">
        <w:rPr>
          <w:rFonts w:ascii="GHEA Grapalat" w:hAnsi="GHEA Grapalat" w:cs="Sylfaen"/>
          <w:sz w:val="20"/>
          <w:szCs w:val="24"/>
          <w:lang w:val="af-ZA" w:eastAsia="en-US"/>
        </w:rPr>
        <w:softHyphen/>
      </w:r>
      <w:r w:rsidR="002B121D" w:rsidRPr="0093002B">
        <w:rPr>
          <w:rFonts w:ascii="GHEA Grapalat" w:hAnsi="GHEA Grapalat" w:cs="Sylfaen"/>
          <w:sz w:val="20"/>
          <w:szCs w:val="24"/>
          <w:lang w:val="hy-AM" w:eastAsia="en-US"/>
        </w:rPr>
        <w:t>քում</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A24827" w:rsidRPr="0093002B">
        <w:rPr>
          <w:rFonts w:ascii="GHEA Grapalat" w:hAnsi="GHEA Grapalat" w:cs="Sylfaen"/>
          <w:sz w:val="20"/>
          <w:szCs w:val="24"/>
          <w:lang w:val="af-ZA" w:eastAsia="en-US"/>
        </w:rPr>
        <w:t xml:space="preserve">ասնակցի </w:t>
      </w:r>
      <w:r w:rsidR="002B121D" w:rsidRPr="0093002B">
        <w:rPr>
          <w:rFonts w:ascii="GHEA Grapalat" w:hAnsi="GHEA Grapalat" w:cs="Sylfaen"/>
          <w:sz w:val="20"/>
          <w:szCs w:val="24"/>
          <w:lang w:val="hy-AM" w:eastAsia="en-US"/>
        </w:rPr>
        <w:t>հայտում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անհամապատասխանություններ՝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պահանջների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նկատմամբ</w:t>
      </w:r>
      <w:r w:rsidR="002B121D" w:rsidRPr="0093002B">
        <w:rPr>
          <w:rFonts w:ascii="GHEA Grapalat" w:hAnsi="GHEA Grapalat" w:cs="Sylfaen"/>
          <w:sz w:val="20"/>
          <w:szCs w:val="24"/>
          <w:lang w:val="af-ZA" w:eastAsia="en-US"/>
        </w:rPr>
        <w:t>,</w:t>
      </w:r>
      <w:bookmarkStart w:id="9" w:name="_Hlk9262487"/>
      <w:r w:rsidR="00476579" w:rsidRPr="0093002B">
        <w:rPr>
          <w:rFonts w:ascii="GHEA Grapalat" w:hAnsi="GHEA Grapalat" w:cs="Sylfaen"/>
          <w:sz w:val="20"/>
          <w:szCs w:val="24"/>
          <w:lang w:val="hy-AM" w:eastAsia="en-US"/>
        </w:rPr>
        <w:t xml:space="preserve"> ներառյալ </w:t>
      </w:r>
      <w:r w:rsidR="008011E4" w:rsidRPr="0093002B">
        <w:rPr>
          <w:rFonts w:ascii="GHEA Grapalat" w:hAnsi="GHEA Grapalat" w:cs="Sylfaen"/>
          <w:sz w:val="20"/>
          <w:szCs w:val="24"/>
          <w:lang w:val="hy-AM" w:eastAsia="en-US"/>
        </w:rPr>
        <w:t xml:space="preserve">այնդեպքը, </w:t>
      </w:r>
      <w:r w:rsidR="00476579" w:rsidRPr="0093002B">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93002B">
        <w:rPr>
          <w:rFonts w:ascii="GHEA Grapalat" w:hAnsi="GHEA Grapalat" w:cs="Sylfaen"/>
          <w:sz w:val="20"/>
          <w:szCs w:val="24"/>
          <w:lang w:val="hy-AM" w:eastAsia="en-US"/>
        </w:rPr>
        <w:t xml:space="preserve">հաստատված </w:t>
      </w:r>
      <w:r w:rsidR="00476579" w:rsidRPr="0093002B">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9"/>
      <w:r w:rsidR="00476579" w:rsidRPr="0093002B">
        <w:rPr>
          <w:rFonts w:ascii="GHEA Grapalat" w:hAnsi="GHEA Grapalat" w:cs="Sylfaen"/>
          <w:sz w:val="20"/>
          <w:szCs w:val="24"/>
          <w:lang w:val="hy-AM"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աշխատանքային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նիստը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իսկ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քարտուղարը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դրա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մասին</w:t>
      </w:r>
      <w:r w:rsidR="002B121D" w:rsidRPr="0093002B">
        <w:rPr>
          <w:rFonts w:ascii="GHEA Grapalat" w:hAnsi="GHEA Grapalat" w:cs="Sylfaen"/>
          <w:sz w:val="20"/>
          <w:szCs w:val="24"/>
          <w:lang w:val="af-ZA" w:eastAsia="en-US"/>
        </w:rPr>
        <w:t xml:space="preserve"> </w:t>
      </w:r>
      <w:r w:rsidR="00476579" w:rsidRPr="0093002B">
        <w:rPr>
          <w:rFonts w:ascii="GHEA Grapalat" w:hAnsi="GHEA Grapalat" w:cs="Sylfaen"/>
          <w:sz w:val="20"/>
          <w:szCs w:val="24"/>
          <w:lang w:val="af-ZA" w:eastAsia="en-US"/>
        </w:rPr>
        <w:t xml:space="preserve">համակարգի միջոցով </w:t>
      </w:r>
      <w:r w:rsidR="002B121D" w:rsidRPr="0093002B">
        <w:rPr>
          <w:rFonts w:ascii="GHEA Grapalat" w:hAnsi="GHEA Grapalat" w:cs="Sylfaen"/>
          <w:sz w:val="20"/>
          <w:szCs w:val="24"/>
          <w:lang w:val="hy-AM" w:eastAsia="en-US"/>
        </w:rPr>
        <w:t>տեղեկացնում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ասնակցին՝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առաջարկելով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մինչև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ավարտը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շտկել</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w:t>
      </w:r>
    </w:p>
    <w:p w14:paraId="5416D089" w14:textId="6EEE4756" w:rsidR="002B121D" w:rsidRPr="0093002B" w:rsidRDefault="00116E4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93002B">
        <w:rPr>
          <w:rFonts w:ascii="GHEA Grapalat" w:hAnsi="GHEA Grapalat" w:cs="Sylfaen"/>
          <w:sz w:val="20"/>
          <w:szCs w:val="24"/>
          <w:lang w:val="hy-AM" w:eastAsia="en-US"/>
        </w:rPr>
        <w:t>հայտի գն</w:t>
      </w:r>
      <w:r w:rsidR="00563192" w:rsidRPr="0093002B">
        <w:rPr>
          <w:rFonts w:ascii="GHEA Grapalat" w:hAnsi="GHEA Grapalat" w:cs="Sylfaen"/>
          <w:sz w:val="20"/>
          <w:szCs w:val="24"/>
          <w:lang w:eastAsia="en-US"/>
        </w:rPr>
        <w:t>ա</w:t>
      </w:r>
      <w:r w:rsidR="00873E83" w:rsidRPr="0093002B">
        <w:rPr>
          <w:rFonts w:ascii="GHEA Grapalat" w:hAnsi="GHEA Grapalat" w:cs="Sylfaen"/>
          <w:sz w:val="20"/>
          <w:szCs w:val="24"/>
          <w:lang w:val="hy-AM" w:eastAsia="en-US"/>
        </w:rPr>
        <w:t xml:space="preserve">հատման ընթացքում </w:t>
      </w:r>
      <w:r w:rsidRPr="0093002B">
        <w:rPr>
          <w:rFonts w:ascii="GHEA Grapalat" w:hAnsi="GHEA Grapalat" w:cs="Sylfaen"/>
          <w:sz w:val="20"/>
          <w:szCs w:val="24"/>
          <w:lang w:val="hy-AM" w:eastAsia="en-US"/>
        </w:rPr>
        <w:t xml:space="preserve">հայտնաբերված </w:t>
      </w:r>
      <w:r w:rsidR="00873E83" w:rsidRPr="0093002B">
        <w:rPr>
          <w:rFonts w:ascii="GHEA Grapalat" w:hAnsi="GHEA Grapalat" w:cs="Sylfaen"/>
          <w:sz w:val="20"/>
          <w:szCs w:val="24"/>
          <w:lang w:val="hy-AM" w:eastAsia="en-US"/>
        </w:rPr>
        <w:t xml:space="preserve">բոլոր </w:t>
      </w:r>
      <w:r w:rsidRPr="0093002B">
        <w:rPr>
          <w:rFonts w:ascii="GHEA Grapalat" w:hAnsi="GHEA Grapalat" w:cs="Sylfaen"/>
          <w:sz w:val="20"/>
          <w:szCs w:val="24"/>
          <w:lang w:val="hy-AM" w:eastAsia="en-US"/>
        </w:rPr>
        <w:t>անհամապատասխանությունները:</w:t>
      </w:r>
      <w:r w:rsidR="002B121D" w:rsidRPr="0093002B">
        <w:rPr>
          <w:rFonts w:ascii="GHEA Grapalat" w:hAnsi="GHEA Grapalat" w:cs="Sylfaen"/>
          <w:sz w:val="20"/>
          <w:szCs w:val="24"/>
          <w:lang w:val="hy-AM" w:eastAsia="en-US"/>
        </w:rPr>
        <w:t xml:space="preserve">   </w:t>
      </w:r>
    </w:p>
    <w:p w14:paraId="6BBA3022" w14:textId="77777777" w:rsidR="00890956" w:rsidRPr="00890956" w:rsidRDefault="00890956" w:rsidP="00890956">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93002B" w:rsidRDefault="00A150A9" w:rsidP="00491A7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77777777"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C13D25">
        <w:rPr>
          <w:rFonts w:ascii="GHEA Grapalat" w:hAnsi="GHEA Grapalat" w:cs="Sylfaen"/>
          <w:sz w:val="20"/>
        </w:rPr>
        <w:t>նախատեսված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հիմքերն</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հայտ</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գալու</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lastRenderedPageBreak/>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4E361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0067748F" w:rsidRPr="004E3618">
        <w:rPr>
          <w:rFonts w:ascii="GHEA Grapalat" w:hAnsi="GHEA Grapalat" w:cs="Sylfaen"/>
          <w:sz w:val="20"/>
          <w:lang w:val="hy-AM"/>
        </w:rPr>
        <w:t xml:space="preserve"> </w:t>
      </w:r>
      <w:proofErr w:type="spellStart"/>
      <w:r w:rsidR="0067748F" w:rsidRPr="004E3618">
        <w:rPr>
          <w:rFonts w:ascii="GHEA Grapalat" w:hAnsi="GHEA Grapalat" w:cs="Sylfaen"/>
          <w:sz w:val="20"/>
        </w:rPr>
        <w:t>լիազորված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մարմնի</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կողմից</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մասնակցին</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ցուցակում</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ներառելու</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համար</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սահմանված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քառասունօրյա</w:t>
      </w:r>
      <w:proofErr w:type="spellEnd"/>
      <w:r w:rsidR="00431342" w:rsidRPr="004E3618">
        <w:rPr>
          <w:rFonts w:ascii="GHEA Grapalat" w:hAnsi="GHEA Grapalat" w:cs="Sylfaen"/>
          <w:sz w:val="20"/>
          <w:lang w:val="hy-AM"/>
        </w:rPr>
        <w:t xml:space="preserve"> </w:t>
      </w:r>
      <w:proofErr w:type="spellStart"/>
      <w:r w:rsidR="00431342" w:rsidRPr="004E3618">
        <w:rPr>
          <w:rFonts w:ascii="GHEA Grapalat" w:hAnsi="GHEA Grapalat" w:cs="Sylfaen"/>
          <w:sz w:val="20"/>
        </w:rPr>
        <w:t>ժամկետը</w:t>
      </w:r>
      <w:proofErr w:type="spellEnd"/>
      <w:r w:rsidR="00431342" w:rsidRPr="004E3618">
        <w:rPr>
          <w:rFonts w:ascii="GHEA Grapalat" w:hAnsi="GHEA Grapalat" w:cs="Sylfaen"/>
          <w:sz w:val="20"/>
        </w:rPr>
        <w:t xml:space="preserve"> </w:t>
      </w:r>
      <w:proofErr w:type="spellStart"/>
      <w:r w:rsidR="00431342" w:rsidRPr="004E3618">
        <w:rPr>
          <w:rFonts w:ascii="GHEA Grapalat" w:hAnsi="GHEA Grapalat" w:cs="Sylfaen"/>
          <w:sz w:val="20"/>
        </w:rPr>
        <w:t>լրանալը</w:t>
      </w:r>
      <w:proofErr w:type="spellEnd"/>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ոչ</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ուշ</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քան</w:t>
      </w:r>
      <w:proofErr w:type="spellEnd"/>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3AE2DC40" w14:textId="1E5BB4D4" w:rsidR="00BA08DC" w:rsidRPr="0093002B" w:rsidRDefault="00BA08DC" w:rsidP="00BA08DC">
      <w:pPr>
        <w:ind w:firstLine="375"/>
        <w:jc w:val="both"/>
        <w:rPr>
          <w:rFonts w:ascii="GHEA Grapalat" w:hAnsi="GHEA Grapalat" w:cs="Sylfaen"/>
          <w:sz w:val="20"/>
          <w:lang w:val="af-ZA"/>
        </w:rPr>
      </w:pPr>
      <w:r w:rsidRPr="0093002B">
        <w:rPr>
          <w:rFonts w:ascii="GHEA Grapalat" w:hAnsi="GHEA Grapalat" w:cs="Sylfaen"/>
          <w:sz w:val="20"/>
          <w:lang w:val="hy-AM"/>
        </w:rPr>
        <w:t>Ընդ որում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r w:rsidRPr="0093002B">
        <w:rPr>
          <w:rFonts w:ascii="GHEA Grapalat" w:hAnsi="GHEA Grapalat" w:cs="Sylfaen"/>
          <w:sz w:val="20"/>
          <w:lang w:val="af-ZA"/>
        </w:rPr>
        <w:t xml:space="preserve"> (այդ թվում շտկման ենթակա)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93002B">
        <w:rPr>
          <w:rFonts w:ascii="GHEA Grapalat" w:hAnsi="GHEA Grapalat" w:cs="Sylfaen"/>
          <w:sz w:val="20"/>
        </w:rPr>
        <w:t>արդյունքում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համաձայնագիր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ժամկետում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միակողմանի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նաև</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ձևով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որակավորման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ապահովումը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փոխարինում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բանկային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երաշխիք</w:t>
      </w:r>
      <w:proofErr w:type="spellEnd"/>
      <w:r w:rsidR="009C03F8"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կանխիկ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փողով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հանգամանքը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որպես</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գործընթացի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ստանձնված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պարտավորության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խախտում</w:t>
      </w:r>
      <w:proofErr w:type="spellEnd"/>
      <w:r w:rsidRPr="0093002B">
        <w:rPr>
          <w:rFonts w:ascii="GHEA Grapalat" w:hAnsi="GHEA Grapalat" w:cs="Sylfaen"/>
          <w:sz w:val="20"/>
          <w:lang w:val="af-ZA"/>
        </w:rPr>
        <w:t xml:space="preserve">: </w:t>
      </w:r>
    </w:p>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lastRenderedPageBreak/>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8D74A0">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4CCD612B" w14:textId="77777777" w:rsidR="00491A74" w:rsidRPr="0093002B" w:rsidRDefault="00491A74" w:rsidP="00491A74">
      <w:pPr>
        <w:pStyle w:val="BodyTextIndent2"/>
        <w:spacing w:line="240" w:lineRule="auto"/>
        <w:ind w:firstLine="0"/>
        <w:rPr>
          <w:rFonts w:ascii="GHEA Grapalat" w:hAnsi="GHEA Grapalat"/>
          <w:i/>
          <w:lang w:val="hy-AM"/>
        </w:rPr>
      </w:pP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1AC4827" w14:textId="77777777" w:rsidR="00096865" w:rsidRPr="0093002B" w:rsidRDefault="00096865" w:rsidP="00EF3662">
      <w:pPr>
        <w:jc w:val="center"/>
        <w:rPr>
          <w:rFonts w:ascii="GHEA Grapalat" w:hAnsi="GHEA Grapalat"/>
          <w:b/>
          <w:iCs/>
          <w:sz w:val="20"/>
          <w:lang w:val="af-ZA"/>
        </w:rPr>
      </w:pPr>
    </w:p>
    <w:p w14:paraId="3958BFA2" w14:textId="7777777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93002B">
        <w:rPr>
          <w:rFonts w:ascii="GHEA Grapalat" w:hAnsi="GHEA Grapalat" w:cs="Sylfaen"/>
          <w:sz w:val="20"/>
          <w:lang w:val="ru-RU"/>
        </w:rPr>
        <w:t>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պահանջի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պարտավոր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lang w:val="ru-RU"/>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9"/>
      </w:r>
    </w:p>
    <w:p w14:paraId="1DF2C645" w14:textId="4CB10AF8"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93002B">
        <w:rPr>
          <w:rFonts w:ascii="GHEA Grapalat" w:hAnsi="GHEA Grapalat" w:cs="Sylfaen"/>
          <w:sz w:val="20"/>
          <w:lang w:val="hy-AM"/>
        </w:rPr>
        <w:t>Որակավորման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ապահովման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չափը</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հավասար</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է</w:t>
      </w:r>
      <w:r w:rsidR="00491A74" w:rsidRPr="0093002B">
        <w:rPr>
          <w:rFonts w:ascii="GHEA Grapalat" w:hAnsi="GHEA Grapalat" w:cs="Sylfaen"/>
          <w:sz w:val="20"/>
          <w:lang w:val="hy-AM"/>
        </w:rPr>
        <w:t xml:space="preserve"> սույն ընթացակարգի շրջանակում գնվելիք աշխատանքների գնման գնի</w:t>
      </w:r>
      <w:r w:rsidR="0074145B" w:rsidRPr="0093002B">
        <w:rPr>
          <w:rFonts w:ascii="GHEA Grapalat" w:hAnsi="GHEA Grapalat" w:cs="Sylfaen"/>
          <w:sz w:val="20"/>
          <w:lang w:val="af-ZA"/>
        </w:rPr>
        <w:t xml:space="preserve"> </w:t>
      </w:r>
      <w:r w:rsidR="00A23958" w:rsidRPr="00A23958">
        <w:rPr>
          <w:rFonts w:ascii="GHEA Grapalat" w:hAnsi="GHEA Grapalat" w:cs="Sylfaen"/>
          <w:b/>
          <w:bCs/>
          <w:sz w:val="20"/>
          <w:lang w:val="hy-AM"/>
        </w:rPr>
        <w:t>30</w:t>
      </w:r>
      <w:r w:rsidR="000212A8" w:rsidRPr="0093002B">
        <w:rPr>
          <w:rFonts w:ascii="GHEA Grapalat" w:hAnsi="GHEA Grapalat" w:cs="Sylfaen"/>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բանկերի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կողմից</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տրամադրված</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երաշխիքների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0"/>
      </w:r>
    </w:p>
    <w:p w14:paraId="05ACF673" w14:textId="29014F7C"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6F2E8A4" w14:textId="204CB61F"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3D4668" w:rsidRPr="0093002B">
        <w:rPr>
          <w:rStyle w:val="FootnoteReference"/>
          <w:rFonts w:ascii="GHEA Grapalat" w:hAnsi="GHEA Grapalat" w:cs="Arial"/>
          <w:sz w:val="20"/>
          <w:lang w:val="hy-AM"/>
        </w:rPr>
        <w:footnoteReference w:id="11"/>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530C9287"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2"/>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3EFFE59B" w:rsidR="002A0AD3" w:rsidRPr="004E3618" w:rsidRDefault="009219E1"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2A0AD3"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002A0AD3"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002A0AD3"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002A0AD3"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002A0AD3"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002A0AD3"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78A88C5E"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lastRenderedPageBreak/>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B629B1">
        <w:rPr>
          <w:rFonts w:ascii="GHEA Grapalat" w:hAnsi="GHEA Grapalat" w:cs="Sylfaen"/>
          <w:sz w:val="20"/>
          <w:lang w:val="hy-AM"/>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B629B1">
        <w:rPr>
          <w:rFonts w:ascii="GHEA Grapalat" w:hAnsi="GHEA Grapalat" w:cs="Sylfaen"/>
          <w:sz w:val="20"/>
          <w:lang w:val="hy-AM"/>
        </w:rPr>
        <w:t>րդ</w:t>
      </w:r>
      <w:r w:rsidRPr="0093002B">
        <w:rPr>
          <w:rFonts w:ascii="GHEA Grapalat" w:hAnsi="GHEA Grapalat" w:cs="Sylfaen"/>
          <w:sz w:val="20"/>
          <w:lang w:val="af-ZA"/>
        </w:rPr>
        <w:t xml:space="preserve"> </w:t>
      </w:r>
      <w:r w:rsidRPr="00B629B1">
        <w:rPr>
          <w:rFonts w:ascii="GHEA Grapalat" w:hAnsi="GHEA Grapalat" w:cs="Sylfaen"/>
          <w:sz w:val="20"/>
          <w:lang w:val="hy-AM"/>
        </w:rPr>
        <w:t>հոդվածի</w:t>
      </w:r>
      <w:r w:rsidRPr="0093002B">
        <w:rPr>
          <w:rFonts w:ascii="GHEA Grapalat" w:hAnsi="GHEA Grapalat" w:cs="Sylfaen"/>
          <w:sz w:val="20"/>
          <w:lang w:val="af-ZA"/>
        </w:rPr>
        <w:t xml:space="preserve"> </w:t>
      </w:r>
      <w:r w:rsidRPr="00B629B1">
        <w:rPr>
          <w:rFonts w:ascii="GHEA Grapalat" w:hAnsi="GHEA Grapalat" w:cs="Sylfaen"/>
          <w:sz w:val="20"/>
          <w:lang w:val="hy-AM"/>
        </w:rPr>
        <w:t>համաձայն</w:t>
      </w:r>
      <w:r w:rsidRPr="0093002B">
        <w:rPr>
          <w:rFonts w:ascii="GHEA Grapalat" w:hAnsi="GHEA Grapalat" w:cs="Sylfaen"/>
          <w:sz w:val="20"/>
          <w:lang w:val="af-ZA"/>
        </w:rPr>
        <w:t xml:space="preserve">` </w:t>
      </w:r>
      <w:r w:rsidRPr="00B629B1">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B629B1">
        <w:rPr>
          <w:rFonts w:ascii="GHEA Grapalat" w:hAnsi="GHEA Grapalat" w:cs="Sylfaen"/>
          <w:sz w:val="20"/>
          <w:lang w:val="hy-AM"/>
        </w:rPr>
        <w:t>սույն</w:t>
      </w:r>
      <w:r w:rsidRPr="0093002B">
        <w:rPr>
          <w:rFonts w:ascii="GHEA Grapalat" w:hAnsi="GHEA Grapalat" w:cs="Sylfaen"/>
          <w:sz w:val="20"/>
          <w:lang w:val="af-ZA"/>
        </w:rPr>
        <w:t xml:space="preserve"> </w:t>
      </w:r>
      <w:r w:rsidRPr="00B629B1">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B629B1">
        <w:rPr>
          <w:rFonts w:ascii="GHEA Grapalat" w:hAnsi="GHEA Grapalat" w:cs="Sylfaen"/>
          <w:sz w:val="20"/>
          <w:lang w:val="hy-AM"/>
        </w:rPr>
        <w:t>չկայացած</w:t>
      </w:r>
      <w:r w:rsidRPr="0093002B">
        <w:rPr>
          <w:rFonts w:ascii="GHEA Grapalat" w:hAnsi="GHEA Grapalat" w:cs="Sylfaen"/>
          <w:sz w:val="20"/>
          <w:lang w:val="af-ZA"/>
        </w:rPr>
        <w:t xml:space="preserve"> </w:t>
      </w:r>
      <w:r w:rsidRPr="00B629B1">
        <w:rPr>
          <w:rFonts w:ascii="GHEA Grapalat" w:hAnsi="GHEA Grapalat" w:cs="Sylfaen"/>
          <w:sz w:val="20"/>
          <w:lang w:val="hy-AM"/>
        </w:rPr>
        <w:t>է</w:t>
      </w:r>
      <w:r w:rsidRPr="0093002B">
        <w:rPr>
          <w:rFonts w:ascii="GHEA Grapalat" w:hAnsi="GHEA Grapalat" w:cs="Sylfaen"/>
          <w:sz w:val="20"/>
          <w:lang w:val="af-ZA"/>
        </w:rPr>
        <w:t xml:space="preserve"> </w:t>
      </w:r>
      <w:r w:rsidRPr="00B629B1">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B629B1">
        <w:rPr>
          <w:rFonts w:ascii="GHEA Grapalat" w:hAnsi="GHEA Grapalat" w:cs="Sylfaen"/>
          <w:sz w:val="20"/>
          <w:lang w:val="hy-AM"/>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proofErr w:type="spellStart"/>
      <w:r w:rsidRPr="005E1F72">
        <w:rPr>
          <w:rFonts w:ascii="GHEA Grapalat" w:hAnsi="GHEA Grapalat" w:cs="Sylfaen"/>
          <w:sz w:val="20"/>
        </w:rPr>
        <w:t>որոշման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հիման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վրա</w:t>
      </w:r>
      <w:proofErr w:type="spellEnd"/>
      <w:r w:rsidRPr="005C2865">
        <w:rPr>
          <w:rStyle w:val="FootnoteReference"/>
          <w:rFonts w:ascii="GHEA Grapalat" w:hAnsi="GHEA Grapalat" w:cs="Sylfaen"/>
          <w:color w:val="FFFFFF"/>
          <w:sz w:val="20"/>
        </w:rPr>
        <w:footnoteReference w:id="13"/>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Pr="005E1F72">
        <w:rPr>
          <w:rFonts w:ascii="GHEA Grapalat" w:hAnsi="GHEA Grapalat"/>
          <w:b/>
          <w:sz w:val="20"/>
          <w:szCs w:val="20"/>
          <w:lang w:val="es-ES"/>
        </w:rPr>
        <w:t>».</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4"/>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10" w:name="_Hlk143681988"/>
      <w:r w:rsidRPr="006247E4">
        <w:rPr>
          <w:rFonts w:ascii="GHEA Grapalat" w:hAnsi="GHEA Grapalat" w:cs="Sylfaen"/>
          <w:b/>
          <w:bCs/>
          <w:sz w:val="20"/>
          <w:lang w:val="af-ZA"/>
        </w:rPr>
        <w:t>2</w:t>
      </w:r>
      <w:r w:rsidR="00E968EF" w:rsidRPr="006247E4">
        <w:rPr>
          <w:rFonts w:ascii="GHEA Grapalat" w:hAnsi="GHEA Grapalat" w:cs="Sylfaen"/>
          <w:b/>
          <w:bCs/>
          <w:sz w:val="20"/>
          <w:lang w:val="af-ZA"/>
        </w:rPr>
        <w:t>.</w:t>
      </w:r>
      <w:r w:rsidR="002E11D1" w:rsidRPr="006247E4">
        <w:rPr>
          <w:rFonts w:ascii="GHEA Grapalat" w:hAnsi="GHEA Grapalat" w:cs="Sylfaen"/>
          <w:b/>
          <w:bCs/>
          <w:sz w:val="20"/>
          <w:lang w:val="af-ZA"/>
        </w:rPr>
        <w:t>4</w:t>
      </w:r>
      <w:r w:rsidR="002240AB" w:rsidRPr="006247E4">
        <w:rPr>
          <w:rFonts w:ascii="GHEA Grapalat" w:hAnsi="GHEA Grapalat" w:cs="Sylfaen"/>
          <w:b/>
          <w:bCs/>
          <w:sz w:val="20"/>
          <w:lang w:val="af-ZA"/>
        </w:rPr>
        <w:t xml:space="preserve"> </w:t>
      </w:r>
      <w:r w:rsidRPr="006247E4">
        <w:rPr>
          <w:rFonts w:ascii="GHEA Grapalat" w:hAnsi="GHEA Grapalat" w:cs="Sylfaen"/>
          <w:b/>
          <w:bCs/>
          <w:sz w:val="20"/>
          <w:lang w:val="hy-AM"/>
        </w:rPr>
        <w:t>հայտի</w:t>
      </w:r>
      <w:r w:rsidRPr="006247E4">
        <w:rPr>
          <w:rFonts w:ascii="GHEA Grapalat" w:hAnsi="GHEA Grapalat" w:cs="Sylfaen"/>
          <w:b/>
          <w:bCs/>
          <w:sz w:val="20"/>
          <w:lang w:val="af-ZA"/>
        </w:rPr>
        <w:t xml:space="preserve"> </w:t>
      </w:r>
      <w:r w:rsidRPr="006247E4">
        <w:rPr>
          <w:rFonts w:ascii="GHEA Grapalat" w:hAnsi="GHEA Grapalat" w:cs="Sylfaen"/>
          <w:b/>
          <w:bCs/>
          <w:sz w:val="20"/>
          <w:lang w:val="hy-AM"/>
        </w:rPr>
        <w:t>ապահովում</w:t>
      </w:r>
      <w:r w:rsidR="006A26BE" w:rsidRPr="006247E4">
        <w:rPr>
          <w:rFonts w:ascii="GHEA Grapalat" w:hAnsi="GHEA Grapalat" w:cs="Sylfaen"/>
          <w:b/>
          <w:bCs/>
          <w:sz w:val="20"/>
          <w:lang w:val="hy-AM"/>
        </w:rPr>
        <w:t>, որը ներկայացվում է</w:t>
      </w:r>
      <w:r w:rsidR="000F3B31" w:rsidRPr="006247E4">
        <w:rPr>
          <w:rFonts w:ascii="GHEA Grapalat" w:hAnsi="GHEA Grapalat" w:cs="Sylfaen"/>
          <w:b/>
          <w:bCs/>
          <w:sz w:val="20"/>
          <w:lang w:val="hy-AM"/>
        </w:rPr>
        <w:t xml:space="preserve"> </w:t>
      </w:r>
      <w:r w:rsidR="000C062F" w:rsidRPr="006247E4">
        <w:rPr>
          <w:rFonts w:ascii="GHEA Grapalat" w:hAnsi="GHEA Grapalat" w:cs="Sylfaen"/>
          <w:b/>
          <w:bCs/>
          <w:sz w:val="20"/>
          <w:lang w:val="hy-AM"/>
        </w:rPr>
        <w:t xml:space="preserve">կանխիկ փողի </w:t>
      </w:r>
      <w:r w:rsidR="006505D2" w:rsidRPr="006247E4">
        <w:rPr>
          <w:rFonts w:ascii="GHEA Grapalat" w:hAnsi="GHEA Grapalat" w:cs="Sylfaen"/>
          <w:b/>
          <w:bCs/>
          <w:sz w:val="20"/>
          <w:lang w:val="hy-AM"/>
        </w:rPr>
        <w:t xml:space="preserve">կամ բանկային երաշխիքի </w:t>
      </w:r>
      <w:r w:rsidR="000C062F" w:rsidRPr="006247E4">
        <w:rPr>
          <w:rFonts w:ascii="GHEA Grapalat" w:hAnsi="GHEA Grapalat" w:cs="Sylfaen"/>
          <w:b/>
          <w:bCs/>
          <w:sz w:val="20"/>
          <w:lang w:val="hy-AM"/>
        </w:rPr>
        <w:t>ձևով</w:t>
      </w:r>
      <w:r w:rsidR="00F02DBC" w:rsidRPr="006247E4">
        <w:rPr>
          <w:rFonts w:ascii="GHEA Grapalat" w:hAnsi="GHEA Grapalat" w:cs="Sylfaen"/>
          <w:b/>
          <w:bCs/>
          <w:sz w:val="20"/>
          <w:lang w:val="af-ZA"/>
        </w:rPr>
        <w:t xml:space="preserve"> (</w:t>
      </w:r>
      <w:proofErr w:type="spellStart"/>
      <w:r w:rsidR="00F02DBC" w:rsidRPr="006247E4">
        <w:rPr>
          <w:rFonts w:ascii="GHEA Grapalat" w:hAnsi="GHEA Grapalat" w:cs="Sylfaen"/>
          <w:b/>
          <w:bCs/>
          <w:sz w:val="20"/>
        </w:rPr>
        <w:t>հավելված</w:t>
      </w:r>
      <w:proofErr w:type="spellEnd"/>
      <w:r w:rsidR="00F02DBC" w:rsidRPr="006247E4">
        <w:rPr>
          <w:rFonts w:ascii="GHEA Grapalat" w:hAnsi="GHEA Grapalat" w:cs="Sylfaen"/>
          <w:b/>
          <w:bCs/>
          <w:sz w:val="20"/>
          <w:lang w:val="af-ZA"/>
        </w:rPr>
        <w:t xml:space="preserve"> N 3)</w:t>
      </w:r>
      <w:r w:rsidR="006A26BE" w:rsidRPr="006247E4">
        <w:rPr>
          <w:rFonts w:ascii="GHEA Grapalat" w:hAnsi="GHEA Grapalat" w:cs="Sylfaen"/>
          <w:b/>
          <w:bCs/>
          <w:sz w:val="20"/>
          <w:lang w:val="hy-AM"/>
        </w:rPr>
        <w:t>:</w:t>
      </w:r>
      <w:r w:rsidR="0077364F" w:rsidRPr="006247E4">
        <w:rPr>
          <w:rFonts w:ascii="GHEA Grapalat" w:hAnsi="GHEA Grapalat" w:cs="Sylfaen"/>
          <w:b/>
          <w:bCs/>
          <w:sz w:val="20"/>
          <w:lang w:val="hy-AM"/>
        </w:rPr>
        <w:t xml:space="preserve"> </w:t>
      </w:r>
      <w:r w:rsidR="006A26BE" w:rsidRPr="006247E4">
        <w:rPr>
          <w:rFonts w:ascii="GHEA Grapalat" w:hAnsi="GHEA Grapalat" w:cs="Sylfaen"/>
          <w:b/>
          <w:bCs/>
          <w:sz w:val="20"/>
          <w:lang w:val="hy-AM"/>
        </w:rPr>
        <w:t>Ընդ որում</w:t>
      </w:r>
      <w:r w:rsidR="000C062F" w:rsidRPr="006247E4">
        <w:rPr>
          <w:rFonts w:ascii="GHEA Grapalat" w:hAnsi="GHEA Grapalat" w:cs="Sylfaen"/>
          <w:b/>
          <w:bCs/>
          <w:sz w:val="20"/>
          <w:lang w:val="hy-AM"/>
        </w:rPr>
        <w:t xml:space="preserve"> </w:t>
      </w:r>
      <w:r w:rsidR="0077364F" w:rsidRPr="006247E4">
        <w:rPr>
          <w:rFonts w:ascii="GHEA Grapalat" w:hAnsi="GHEA Grapalat" w:cs="Sylfaen"/>
          <w:b/>
          <w:bCs/>
          <w:sz w:val="20"/>
          <w:lang w:val="hy-AM"/>
        </w:rPr>
        <w:t xml:space="preserve">հայտով </w:t>
      </w:r>
      <w:r w:rsidR="000C062F" w:rsidRPr="006247E4">
        <w:rPr>
          <w:rFonts w:ascii="GHEA Grapalat" w:hAnsi="GHEA Grapalat" w:cs="Sylfaen"/>
          <w:b/>
          <w:bCs/>
          <w:sz w:val="20"/>
          <w:lang w:val="hy-AM"/>
        </w:rPr>
        <w:t xml:space="preserve">ներկայացվում է կանխիկ փողի վճարումը </w:t>
      </w:r>
      <w:r w:rsidR="00847EB9" w:rsidRPr="006247E4">
        <w:rPr>
          <w:rFonts w:ascii="GHEA Grapalat" w:hAnsi="GHEA Grapalat" w:cs="Sylfaen"/>
          <w:b/>
          <w:bCs/>
          <w:sz w:val="20"/>
          <w:lang w:val="hy-AM"/>
        </w:rPr>
        <w:t xml:space="preserve">հավաստող </w:t>
      </w:r>
      <w:r w:rsidR="00294FFF" w:rsidRPr="006247E4">
        <w:rPr>
          <w:rFonts w:ascii="GHEA Grapalat" w:hAnsi="GHEA Grapalat" w:cs="Sylfaen"/>
          <w:b/>
          <w:bCs/>
          <w:sz w:val="20"/>
          <w:lang w:val="hy-AM"/>
        </w:rPr>
        <w:t xml:space="preserve">բնօրինակ </w:t>
      </w:r>
      <w:r w:rsidR="00847EB9" w:rsidRPr="006247E4">
        <w:rPr>
          <w:rFonts w:ascii="GHEA Grapalat" w:hAnsi="GHEA Grapalat" w:cs="Sylfaen"/>
          <w:b/>
          <w:bCs/>
          <w:sz w:val="20"/>
          <w:lang w:val="hy-AM"/>
        </w:rPr>
        <w:t>փաստաթղթից կամ բանկային երաշխիքի բնօրինա</w:t>
      </w:r>
      <w:r w:rsidR="00294FFF" w:rsidRPr="006247E4">
        <w:rPr>
          <w:rFonts w:ascii="GHEA Grapalat" w:hAnsi="GHEA Grapalat" w:cs="Sylfaen"/>
          <w:b/>
          <w:bCs/>
          <w:sz w:val="20"/>
          <w:lang w:val="hy-AM"/>
        </w:rPr>
        <w:t>կ</w:t>
      </w:r>
      <w:r w:rsidR="006505D2" w:rsidRPr="006247E4">
        <w:rPr>
          <w:rFonts w:ascii="GHEA Grapalat" w:hAnsi="GHEA Grapalat" w:cs="Sylfaen"/>
          <w:b/>
          <w:bCs/>
          <w:sz w:val="20"/>
          <w:lang w:val="hy-AM"/>
        </w:rPr>
        <w:t xml:space="preserve">ից </w:t>
      </w:r>
      <w:r w:rsidR="000C062F" w:rsidRPr="006247E4">
        <w:rPr>
          <w:rFonts w:ascii="GHEA Grapalat" w:hAnsi="GHEA Grapalat" w:cs="Sylfaen"/>
          <w:b/>
          <w:bCs/>
          <w:sz w:val="20"/>
          <w:lang w:val="hy-AM"/>
        </w:rPr>
        <w:t xml:space="preserve">արտատպված (սկանավորված) </w:t>
      </w:r>
      <w:r w:rsidR="00294FFF" w:rsidRPr="006247E4">
        <w:rPr>
          <w:rFonts w:ascii="GHEA Grapalat" w:hAnsi="GHEA Grapalat" w:cs="Sylfaen"/>
          <w:b/>
          <w:bCs/>
          <w:sz w:val="20"/>
          <w:lang w:val="hy-AM"/>
        </w:rPr>
        <w:t xml:space="preserve">ընթեռնելի </w:t>
      </w:r>
      <w:r w:rsidR="000C062F" w:rsidRPr="006247E4">
        <w:rPr>
          <w:rFonts w:ascii="GHEA Grapalat" w:hAnsi="GHEA Grapalat" w:cs="Sylfaen"/>
          <w:b/>
          <w:bCs/>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5"/>
      </w:r>
    </w:p>
    <w:bookmarkEnd w:id="10"/>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6247E4"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6247E4">
        <w:rPr>
          <w:rFonts w:ascii="GHEA Grapalat" w:hAnsi="GHEA Grapalat" w:cs="Sylfaen"/>
          <w:sz w:val="20"/>
          <w:lang w:val="hy-AM"/>
        </w:rPr>
        <w:t>գնային</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hy-AM"/>
        </w:rPr>
        <w:t>առաջարկ</w:t>
      </w:r>
      <w:r w:rsidR="00294FFF" w:rsidRPr="006247E4">
        <w:rPr>
          <w:rFonts w:ascii="GHEA Grapalat" w:hAnsi="GHEA Grapalat" w:cs="Sylfaen"/>
          <w:sz w:val="20"/>
          <w:lang w:val="af-ZA"/>
        </w:rPr>
        <w:t xml:space="preserve">` </w:t>
      </w:r>
      <w:r w:rsidR="00294FFF" w:rsidRPr="006247E4">
        <w:rPr>
          <w:rFonts w:ascii="GHEA Grapalat" w:hAnsi="GHEA Grapalat" w:cs="Sylfaen"/>
          <w:sz w:val="20"/>
          <w:lang w:val="hy-AM"/>
        </w:rPr>
        <w:t>համաձայն</w:t>
      </w:r>
      <w:r w:rsidR="00294FFF" w:rsidRPr="006247E4">
        <w:rPr>
          <w:rFonts w:ascii="GHEA Grapalat" w:hAnsi="GHEA Grapalat" w:cs="Sylfaen"/>
          <w:sz w:val="20"/>
          <w:lang w:val="af-ZA"/>
        </w:rPr>
        <w:t xml:space="preserve"> </w:t>
      </w:r>
      <w:r w:rsidR="00294FFF" w:rsidRPr="006247E4">
        <w:rPr>
          <w:rFonts w:ascii="GHEA Grapalat" w:hAnsi="GHEA Grapalat" w:cs="Sylfaen"/>
          <w:sz w:val="20"/>
          <w:lang w:val="hy-AM"/>
        </w:rPr>
        <w:t>հավելված</w:t>
      </w:r>
      <w:r w:rsidR="00294FFF" w:rsidRPr="006247E4">
        <w:rPr>
          <w:rFonts w:ascii="GHEA Grapalat" w:hAnsi="GHEA Grapalat" w:cs="Sylfaen"/>
          <w:sz w:val="20"/>
          <w:lang w:val="af-ZA"/>
        </w:rPr>
        <w:t xml:space="preserve"> N </w:t>
      </w:r>
      <w:r w:rsidR="004D557A" w:rsidRPr="006247E4">
        <w:rPr>
          <w:rFonts w:ascii="GHEA Grapalat" w:hAnsi="GHEA Grapalat" w:cs="Sylfaen"/>
          <w:sz w:val="20"/>
          <w:lang w:val="af-ZA"/>
        </w:rPr>
        <w:t>2</w:t>
      </w:r>
      <w:r w:rsidR="00294FFF" w:rsidRPr="006247E4">
        <w:rPr>
          <w:rFonts w:ascii="GHEA Grapalat" w:hAnsi="GHEA Grapalat" w:cs="Sylfaen"/>
          <w:sz w:val="20"/>
          <w:lang w:val="af-ZA"/>
        </w:rPr>
        <w:t>-</w:t>
      </w:r>
      <w:r w:rsidR="00294FFF" w:rsidRPr="006247E4">
        <w:rPr>
          <w:rFonts w:ascii="GHEA Grapalat" w:hAnsi="GHEA Grapalat" w:cs="Sylfaen"/>
          <w:sz w:val="20"/>
          <w:lang w:val="hy-AM"/>
        </w:rPr>
        <w:t>ի</w:t>
      </w:r>
      <w:r w:rsidR="00294FFF" w:rsidRPr="006247E4">
        <w:rPr>
          <w:rFonts w:ascii="GHEA Grapalat" w:hAnsi="GHEA Grapalat" w:cs="Sylfaen"/>
          <w:sz w:val="20"/>
          <w:lang w:val="af-ZA"/>
        </w:rPr>
        <w:t>: Գնային առաջարկը</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hy-AM"/>
        </w:rPr>
        <w:t>ներկայացվում</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hy-AM"/>
        </w:rPr>
        <w:t>է</w:t>
      </w:r>
      <w:r w:rsidR="00E67BA7" w:rsidRPr="006247E4">
        <w:rPr>
          <w:rFonts w:ascii="GHEA Grapalat" w:hAnsi="GHEA Grapalat" w:cs="Sylfaen"/>
          <w:sz w:val="20"/>
          <w:lang w:val="af-ZA"/>
        </w:rPr>
        <w:t xml:space="preserve"> </w:t>
      </w:r>
      <w:r w:rsidR="00DD2073" w:rsidRPr="006247E4">
        <w:rPr>
          <w:rFonts w:ascii="GHEA Grapalat" w:hAnsi="GHEA Grapalat" w:cs="Sylfaen"/>
          <w:sz w:val="20"/>
          <w:lang w:val="hy-AM"/>
        </w:rPr>
        <w:t xml:space="preserve">արժեք (ինքնարժեքի և կանխատեսվող շահույթի հանրագումարը) </w:t>
      </w:r>
      <w:r w:rsidR="00E67BA7" w:rsidRPr="006247E4">
        <w:rPr>
          <w:rFonts w:ascii="GHEA Grapalat" w:hAnsi="GHEA Grapalat" w:cs="Sylfaen"/>
          <w:sz w:val="20"/>
          <w:lang w:val="hy-AM"/>
        </w:rPr>
        <w:t>և ավելացված</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hy-AM"/>
        </w:rPr>
        <w:t>արժեքի</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hy-AM"/>
        </w:rPr>
        <w:t>հարկ</w:t>
      </w:r>
      <w:r w:rsidR="00E67BA7" w:rsidRPr="006247E4" w:rsidDel="001A1F55">
        <w:rPr>
          <w:rFonts w:ascii="GHEA Grapalat" w:hAnsi="GHEA Grapalat" w:cs="Sylfaen"/>
          <w:sz w:val="20"/>
          <w:lang w:val="af-ZA"/>
        </w:rPr>
        <w:t xml:space="preserve"> </w:t>
      </w:r>
      <w:r w:rsidR="00E67BA7" w:rsidRPr="006247E4">
        <w:rPr>
          <w:rFonts w:ascii="GHEA Grapalat" w:hAnsi="GHEA Grapalat" w:cs="Sylfaen"/>
          <w:sz w:val="20"/>
          <w:lang w:val="hy-AM"/>
        </w:rPr>
        <w:t>ընդհանրական</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hy-AM"/>
        </w:rPr>
        <w:t>բաղադրիչներից</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hy-AM"/>
        </w:rPr>
        <w:t>բաղկացած</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hy-AM"/>
        </w:rPr>
        <w:t>հաշվարկի</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hy-AM"/>
        </w:rPr>
        <w:t>ձևով։</w:t>
      </w:r>
      <w:r w:rsidR="00E67BA7" w:rsidRPr="006247E4">
        <w:rPr>
          <w:rFonts w:ascii="GHEA Grapalat" w:hAnsi="GHEA Grapalat" w:cs="Sylfaen"/>
          <w:sz w:val="20"/>
          <w:lang w:val="af-ZA"/>
        </w:rPr>
        <w:t xml:space="preserve"> </w:t>
      </w:r>
      <w:r w:rsidR="00E93241" w:rsidRPr="006247E4">
        <w:rPr>
          <w:rFonts w:ascii="GHEA Grapalat" w:hAnsi="GHEA Grapalat" w:cs="Sylfaen"/>
          <w:sz w:val="20"/>
        </w:rPr>
        <w:t>Ա</w:t>
      </w:r>
      <w:r w:rsidR="00E93241" w:rsidRPr="006247E4">
        <w:rPr>
          <w:rFonts w:ascii="GHEA Grapalat" w:hAnsi="GHEA Grapalat" w:cs="Sylfaen"/>
          <w:sz w:val="20"/>
          <w:lang w:val="hy-AM"/>
        </w:rPr>
        <w:t>րժեքի</w:t>
      </w:r>
      <w:r w:rsidR="00E93241" w:rsidRPr="006247E4">
        <w:rPr>
          <w:rFonts w:ascii="GHEA Grapalat" w:hAnsi="GHEA Grapalat" w:cs="Sylfaen"/>
          <w:sz w:val="20"/>
          <w:lang w:val="af-ZA"/>
        </w:rPr>
        <w:t xml:space="preserve"> </w:t>
      </w:r>
      <w:r w:rsidR="00E67BA7" w:rsidRPr="006247E4">
        <w:rPr>
          <w:rFonts w:ascii="GHEA Grapalat" w:hAnsi="GHEA Grapalat" w:cs="Sylfaen"/>
          <w:sz w:val="20"/>
          <w:lang w:val="ru-RU"/>
        </w:rPr>
        <w:t>բաղադրիչների</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ru-RU"/>
        </w:rPr>
        <w:t>հաշվարկ</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ru-RU"/>
        </w:rPr>
        <w:t>բացվածք</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ru-RU"/>
        </w:rPr>
        <w:t>կամ</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ru-RU"/>
        </w:rPr>
        <w:t>այլ</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ru-RU"/>
        </w:rPr>
        <w:t>մանրամասներ</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ru-RU"/>
        </w:rPr>
        <w:t>չեն</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ru-RU"/>
        </w:rPr>
        <w:t>պահանջվում</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ru-RU"/>
        </w:rPr>
        <w:t>և</w:t>
      </w:r>
      <w:r w:rsidR="00E67BA7" w:rsidRPr="006247E4">
        <w:rPr>
          <w:rFonts w:ascii="GHEA Grapalat" w:hAnsi="GHEA Grapalat" w:cs="Sylfaen"/>
          <w:sz w:val="20"/>
          <w:lang w:val="af-ZA"/>
        </w:rPr>
        <w:t xml:space="preserve"> </w:t>
      </w:r>
      <w:r w:rsidR="00E67BA7" w:rsidRPr="006247E4">
        <w:rPr>
          <w:rFonts w:ascii="GHEA Grapalat" w:hAnsi="GHEA Grapalat" w:cs="Sylfaen"/>
          <w:sz w:val="20"/>
          <w:lang w:val="ru-RU"/>
        </w:rPr>
        <w:t>ներկայացվում</w:t>
      </w:r>
      <w:r w:rsidR="002E11D1" w:rsidRPr="006247E4">
        <w:rPr>
          <w:rFonts w:ascii="GHEA Grapalat" w:hAnsi="GHEA Grapalat" w:cs="Sylfaen"/>
          <w:sz w:val="20"/>
          <w:lang w:val="af-ZA"/>
        </w:rPr>
        <w:t>.</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03741493"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6247E4">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77777777" w:rsidR="000B5D64" w:rsidRDefault="000B5D64" w:rsidP="00BB2D31">
      <w:pPr>
        <w:pStyle w:val="norm"/>
        <w:spacing w:line="240" w:lineRule="auto"/>
        <w:ind w:firstLine="284"/>
        <w:jc w:val="right"/>
        <w:rPr>
          <w:rFonts w:ascii="GHEA Grapalat" w:hAnsi="GHEA Grapalat" w:cs="Sylfaen"/>
          <w:b/>
          <w:sz w:val="20"/>
          <w:lang w:val="es-ES"/>
        </w:rPr>
      </w:pPr>
    </w:p>
    <w:p w14:paraId="16299A1E" w14:textId="77777777" w:rsidR="000B5D64" w:rsidRDefault="000B5D64" w:rsidP="00BB2D31">
      <w:pPr>
        <w:pStyle w:val="norm"/>
        <w:spacing w:line="240" w:lineRule="auto"/>
        <w:ind w:firstLine="284"/>
        <w:jc w:val="right"/>
        <w:rPr>
          <w:rFonts w:ascii="GHEA Grapalat" w:hAnsi="GHEA Grapalat" w:cs="Sylfaen"/>
          <w:b/>
          <w:sz w:val="20"/>
          <w:lang w:val="es-ES"/>
        </w:rPr>
      </w:pPr>
    </w:p>
    <w:p w14:paraId="1F95EE9E" w14:textId="77777777" w:rsidR="005B2EA3" w:rsidRDefault="005B2EA3" w:rsidP="00BB2D31">
      <w:pPr>
        <w:pStyle w:val="norm"/>
        <w:spacing w:line="240" w:lineRule="auto"/>
        <w:ind w:firstLine="284"/>
        <w:jc w:val="right"/>
        <w:rPr>
          <w:rFonts w:ascii="GHEA Grapalat" w:hAnsi="GHEA Grapalat" w:cs="Sylfaen"/>
          <w:b/>
          <w:sz w:val="20"/>
          <w:lang w:val="es-ES"/>
        </w:rPr>
      </w:pPr>
    </w:p>
    <w:p w14:paraId="6FD6413B" w14:textId="77777777" w:rsidR="005B2EA3" w:rsidRDefault="005B2EA3" w:rsidP="00BB2D31">
      <w:pPr>
        <w:pStyle w:val="norm"/>
        <w:spacing w:line="240" w:lineRule="auto"/>
        <w:ind w:firstLine="284"/>
        <w:jc w:val="right"/>
        <w:rPr>
          <w:rFonts w:ascii="GHEA Grapalat" w:hAnsi="GHEA Grapalat" w:cs="Sylfaen"/>
          <w:b/>
          <w:sz w:val="20"/>
          <w:lang w:val="es-ES"/>
        </w:rPr>
      </w:pPr>
    </w:p>
    <w:p w14:paraId="29B07FEF" w14:textId="77777777" w:rsidR="005B2EA3" w:rsidRDefault="005B2EA3" w:rsidP="00BB2D31">
      <w:pPr>
        <w:pStyle w:val="norm"/>
        <w:spacing w:line="240" w:lineRule="auto"/>
        <w:ind w:firstLine="284"/>
        <w:jc w:val="right"/>
        <w:rPr>
          <w:rFonts w:ascii="GHEA Grapalat" w:hAnsi="GHEA Grapalat" w:cs="Sylfaen"/>
          <w:b/>
          <w:sz w:val="20"/>
          <w:lang w:val="es-ES"/>
        </w:rPr>
      </w:pPr>
    </w:p>
    <w:p w14:paraId="7AFD1740" w14:textId="77777777" w:rsidR="005B2EA3" w:rsidRDefault="005B2EA3" w:rsidP="00BB2D31">
      <w:pPr>
        <w:pStyle w:val="norm"/>
        <w:spacing w:line="240" w:lineRule="auto"/>
        <w:ind w:firstLine="284"/>
        <w:jc w:val="right"/>
        <w:rPr>
          <w:rFonts w:ascii="GHEA Grapalat" w:hAnsi="GHEA Grapalat" w:cs="Sylfaen"/>
          <w:b/>
          <w:sz w:val="20"/>
          <w:lang w:val="es-ES"/>
        </w:rPr>
      </w:pPr>
    </w:p>
    <w:p w14:paraId="619FD02D" w14:textId="77777777" w:rsidR="005B2EA3" w:rsidRDefault="005B2EA3" w:rsidP="00BB2D31">
      <w:pPr>
        <w:pStyle w:val="norm"/>
        <w:spacing w:line="240" w:lineRule="auto"/>
        <w:ind w:firstLine="284"/>
        <w:jc w:val="right"/>
        <w:rPr>
          <w:rFonts w:ascii="GHEA Grapalat" w:hAnsi="GHEA Grapalat" w:cs="Sylfaen"/>
          <w:b/>
          <w:sz w:val="20"/>
          <w:lang w:val="es-ES"/>
        </w:rPr>
      </w:pPr>
    </w:p>
    <w:p w14:paraId="314D3740" w14:textId="77777777" w:rsidR="005B2EA3" w:rsidRDefault="005B2EA3" w:rsidP="00BB2D31">
      <w:pPr>
        <w:pStyle w:val="norm"/>
        <w:spacing w:line="240" w:lineRule="auto"/>
        <w:ind w:firstLine="284"/>
        <w:jc w:val="right"/>
        <w:rPr>
          <w:rFonts w:ascii="GHEA Grapalat" w:hAnsi="GHEA Grapalat" w:cs="Sylfaen"/>
          <w:b/>
          <w:sz w:val="20"/>
          <w:lang w:val="es-ES"/>
        </w:rPr>
      </w:pPr>
    </w:p>
    <w:p w14:paraId="06B725DA" w14:textId="77777777" w:rsidR="005B2EA3" w:rsidRDefault="005B2EA3" w:rsidP="00BB2D31">
      <w:pPr>
        <w:pStyle w:val="norm"/>
        <w:spacing w:line="240" w:lineRule="auto"/>
        <w:ind w:firstLine="284"/>
        <w:jc w:val="right"/>
        <w:rPr>
          <w:rFonts w:ascii="GHEA Grapalat" w:hAnsi="GHEA Grapalat" w:cs="Sylfaen"/>
          <w:b/>
          <w:sz w:val="20"/>
          <w:lang w:val="es-ES"/>
        </w:rPr>
      </w:pPr>
    </w:p>
    <w:p w14:paraId="4CB016CC" w14:textId="77777777" w:rsidR="005B2EA3" w:rsidRDefault="005B2EA3" w:rsidP="00BB2D31">
      <w:pPr>
        <w:pStyle w:val="norm"/>
        <w:spacing w:line="240" w:lineRule="auto"/>
        <w:ind w:firstLine="284"/>
        <w:jc w:val="right"/>
        <w:rPr>
          <w:rFonts w:ascii="GHEA Grapalat" w:hAnsi="GHEA Grapalat" w:cs="Sylfaen"/>
          <w:b/>
          <w:sz w:val="20"/>
          <w:lang w:val="es-ES"/>
        </w:rPr>
      </w:pPr>
    </w:p>
    <w:p w14:paraId="0A5E77B7" w14:textId="77777777" w:rsidR="005B2EA3" w:rsidRDefault="005B2EA3" w:rsidP="00BB2D31">
      <w:pPr>
        <w:pStyle w:val="norm"/>
        <w:spacing w:line="240" w:lineRule="auto"/>
        <w:ind w:firstLine="284"/>
        <w:jc w:val="right"/>
        <w:rPr>
          <w:rFonts w:ascii="GHEA Grapalat" w:hAnsi="GHEA Grapalat" w:cs="Sylfaen"/>
          <w:b/>
          <w:sz w:val="20"/>
          <w:lang w:val="es-ES"/>
        </w:rPr>
      </w:pPr>
    </w:p>
    <w:p w14:paraId="33F76467" w14:textId="1A675CC3" w:rsidR="00BB2D31" w:rsidRPr="005E1F72" w:rsidRDefault="00BB2D31" w:rsidP="00BB2D31">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 1</w:t>
      </w:r>
    </w:p>
    <w:p w14:paraId="34D39AC9" w14:textId="3A551028"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4017CE">
        <w:rPr>
          <w:rFonts w:ascii="GHEA Grapalat" w:hAnsi="GHEA Grapalat"/>
          <w:b/>
          <w:lang w:val="es-ES"/>
        </w:rPr>
        <w:t>ՀԲՄԱՇՁԲ-</w:t>
      </w:r>
      <w:r w:rsidR="00DB7DAA">
        <w:rPr>
          <w:rFonts w:ascii="GHEA Grapalat" w:hAnsi="GHEA Grapalat"/>
          <w:b/>
          <w:lang w:val="es-ES"/>
        </w:rPr>
        <w:t>24/7</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34E5E2EB" w14:textId="28C35E87" w:rsidR="00BB2D31" w:rsidRPr="005E1F72" w:rsidRDefault="004017CE" w:rsidP="00BB2D31">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B2D31" w:rsidRPr="005E1F72">
        <w:rPr>
          <w:rFonts w:ascii="GHEA Grapalat" w:hAnsi="GHEA Grapalat" w:cs="Sylfaen"/>
          <w:b/>
          <w:lang w:val="es-ES"/>
        </w:rPr>
        <w:t>ի</w:t>
      </w:r>
      <w:proofErr w:type="spellEnd"/>
      <w:r w:rsidR="00BB2D31" w:rsidRPr="005E1F72">
        <w:rPr>
          <w:rFonts w:ascii="GHEA Grapalat" w:hAnsi="GHEA Grapalat" w:cs="Arial"/>
          <w:b/>
          <w:lang w:val="es-ES"/>
        </w:rPr>
        <w:t xml:space="preserve"> </w:t>
      </w:r>
      <w:proofErr w:type="spellStart"/>
      <w:r w:rsidR="00BB2D31" w:rsidRPr="005E1F72">
        <w:rPr>
          <w:rFonts w:ascii="GHEA Grapalat" w:hAnsi="GHEA Grapalat" w:cs="Sylfaen"/>
          <w:b/>
          <w:lang w:val="es-ES"/>
        </w:rPr>
        <w:t>հրավերի</w:t>
      </w:r>
      <w:proofErr w:type="spellEnd"/>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3B1BCE22" w:rsidR="00BB2D31" w:rsidRPr="0093002B" w:rsidRDefault="004017CE" w:rsidP="00BB2D31">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B2D31" w:rsidRPr="0093002B">
        <w:rPr>
          <w:rFonts w:ascii="GHEA Grapalat" w:hAnsi="GHEA Grapalat" w:cs="Sylfaen"/>
          <w:color w:val="auto"/>
          <w:sz w:val="24"/>
          <w:szCs w:val="24"/>
          <w:lang w:val="es-ES"/>
        </w:rPr>
        <w:t>ին</w:t>
      </w:r>
      <w:proofErr w:type="spellEnd"/>
      <w:r w:rsidR="00BB2D31" w:rsidRPr="0093002B">
        <w:rPr>
          <w:rFonts w:ascii="GHEA Grapalat" w:hAnsi="GHEA Grapalat" w:cs="Sylfaen"/>
          <w:color w:val="auto"/>
          <w:sz w:val="24"/>
          <w:szCs w:val="24"/>
          <w:lang w:val="es-ES"/>
        </w:rPr>
        <w:t xml:space="preserve"> </w:t>
      </w:r>
      <w:proofErr w:type="spellStart"/>
      <w:r w:rsidR="00BB2D31" w:rsidRPr="0093002B">
        <w:rPr>
          <w:rFonts w:ascii="GHEA Grapalat" w:hAnsi="GHEA Grapalat" w:cs="Sylfaen"/>
          <w:color w:val="auto"/>
          <w:sz w:val="24"/>
          <w:szCs w:val="24"/>
          <w:lang w:val="es-ES"/>
        </w:rPr>
        <w:t>մասնակցելու</w:t>
      </w:r>
      <w:proofErr w:type="spellEnd"/>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43BBA2EB" w14:textId="46CB141D"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4017CE">
        <w:rPr>
          <w:rFonts w:ascii="GHEA Grapalat" w:hAnsi="GHEA Grapalat"/>
          <w:b/>
          <w:lang w:val="es-ES"/>
        </w:rPr>
        <w:t>ՀԲՄԱՇՁԲ-</w:t>
      </w:r>
      <w:r w:rsidR="00DB7DAA">
        <w:rPr>
          <w:rFonts w:ascii="GHEA Grapalat" w:hAnsi="GHEA Grapalat"/>
          <w:b/>
          <w:lang w:val="es-ES"/>
        </w:rPr>
        <w:t>24/7</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F5F5AEA" w14:textId="3B7B7C77" w:rsidR="00BB2D31" w:rsidRPr="0093002B" w:rsidRDefault="004017CE" w:rsidP="00BB2D31">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B2D31" w:rsidRPr="0093002B">
        <w:rPr>
          <w:rFonts w:ascii="GHEA Grapalat" w:hAnsi="GHEA Grapalat" w:cs="Sylfaen"/>
          <w:sz w:val="20"/>
          <w:szCs w:val="20"/>
          <w:lang w:val="es-ES"/>
        </w:rPr>
        <w:t>ի</w:t>
      </w:r>
      <w:proofErr w:type="spellEnd"/>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w:t>
      </w:r>
      <w:proofErr w:type="spellStart"/>
      <w:r w:rsidR="00BB2D31" w:rsidRPr="0093002B">
        <w:rPr>
          <w:rFonts w:ascii="GHEA Grapalat" w:hAnsi="GHEA Grapalat" w:cs="Sylfaen"/>
          <w:sz w:val="20"/>
          <w:szCs w:val="20"/>
          <w:lang w:val="es-ES"/>
        </w:rPr>
        <w:t>չափաբաժնին</w:t>
      </w:r>
      <w:proofErr w:type="spellEnd"/>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չափաբաժիններին</w:t>
      </w:r>
      <w:proofErr w:type="spellEnd"/>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հրավերի</w:t>
      </w:r>
      <w:proofErr w:type="spellEnd"/>
      <w:r w:rsidR="00BB2D31" w:rsidRPr="0093002B">
        <w:rPr>
          <w:rFonts w:ascii="GHEA Grapalat" w:hAnsi="GHEA Grapalat" w:cs="Sylfaen"/>
          <w:sz w:val="20"/>
          <w:szCs w:val="20"/>
          <w:lang w:val="es-ES"/>
        </w:rPr>
        <w:t xml:space="preserve">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793B84" w14:textId="77777777" w:rsidR="00BB2D31" w:rsidRPr="0093002B" w:rsidRDefault="00BB2D31" w:rsidP="00BB2D31">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505173F5" w14:textId="77777777" w:rsidR="00BB2D31" w:rsidRPr="0093002B" w:rsidRDefault="00BB2D31" w:rsidP="00BB2D31">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6E8F8070"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4017CE">
        <w:rPr>
          <w:rFonts w:ascii="GHEA Grapalat" w:hAnsi="GHEA Grapalat"/>
          <w:b/>
          <w:lang w:val="es-ES"/>
        </w:rPr>
        <w:t>ՀԲՄԱՇՁԲ-</w:t>
      </w:r>
      <w:r w:rsidR="00DB7DAA">
        <w:rPr>
          <w:rFonts w:ascii="GHEA Grapalat" w:hAnsi="GHEA Grapalat"/>
          <w:b/>
          <w:lang w:val="es-ES"/>
        </w:rPr>
        <w:t>24/7</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հրատապ</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բաց</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մրցույթ</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209727AE"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4017CE">
        <w:rPr>
          <w:rFonts w:ascii="GHEA Grapalat" w:hAnsi="GHEA Grapalat"/>
          <w:b/>
          <w:lang w:val="es-ES"/>
        </w:rPr>
        <w:t>ՀԲՄԱՇՁԲ-</w:t>
      </w:r>
      <w:r w:rsidR="00DB7DAA">
        <w:rPr>
          <w:rFonts w:ascii="GHEA Grapalat" w:hAnsi="GHEA Grapalat"/>
          <w:b/>
          <w:lang w:val="es-ES"/>
        </w:rPr>
        <w:t>24/7</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հրատապ</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բաց</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մրցույթ</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64EC72C2" w14:textId="77777777" w:rsidR="00BB2D31" w:rsidRPr="0093002B" w:rsidRDefault="00BB2D31" w:rsidP="00BB2D31">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5DFB58F0" w14:textId="77777777" w:rsidR="00BB2D31" w:rsidRPr="0093002B" w:rsidRDefault="00BB2D31" w:rsidP="00BB2D31">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lastRenderedPageBreak/>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60659902" w14:textId="77777777" w:rsidR="00BB2D31" w:rsidRPr="0093002B" w:rsidRDefault="00BB2D31" w:rsidP="00BB2D31">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BE8B192"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0566AD15"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Pr>
          <w:rFonts w:ascii="GHEA Grapalat" w:hAnsi="GHEA Grapalat"/>
          <w:b/>
          <w:lang w:val="hy-AM"/>
        </w:rPr>
        <w:t>ԵՔ-</w:t>
      </w:r>
      <w:r w:rsidR="004017CE">
        <w:rPr>
          <w:rFonts w:ascii="GHEA Grapalat" w:hAnsi="GHEA Grapalat"/>
          <w:b/>
          <w:lang w:val="hy-AM"/>
        </w:rPr>
        <w:t>ՀԲՄԱՇՁԲ-</w:t>
      </w:r>
      <w:r w:rsidR="00DB7DAA">
        <w:rPr>
          <w:rFonts w:ascii="GHEA Grapalat" w:hAnsi="GHEA Grapalat"/>
          <w:b/>
          <w:lang w:val="hy-AM"/>
        </w:rPr>
        <w:t>24/7</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61BE4DF6"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4017CE">
        <w:rPr>
          <w:rFonts w:ascii="GHEA Grapalat" w:hAnsi="GHEA Grapalat" w:cs="Sylfaen"/>
          <w:b/>
          <w:lang w:val="hy-AM"/>
        </w:rPr>
        <w:t>հրատապ 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Քաղաքացիությունը</w:t>
            </w:r>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auto"/>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2FD7C004" w14:textId="77777777"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lastRenderedPageBreak/>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677C71B2"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w:t>
      </w:r>
      <w:r w:rsidR="004017CE">
        <w:rPr>
          <w:rFonts w:ascii="GHEA Grapalat" w:hAnsi="GHEA Grapalat"/>
          <w:b/>
          <w:lang w:val="hy-AM"/>
        </w:rPr>
        <w:t>ՀԲՄԱՇՁԲ-</w:t>
      </w:r>
      <w:r w:rsidR="00DB7DAA">
        <w:rPr>
          <w:rFonts w:ascii="GHEA Grapalat" w:hAnsi="GHEA Grapalat"/>
          <w:b/>
          <w:lang w:val="hy-AM"/>
        </w:rPr>
        <w:t>24/7</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3F763645" w:rsidR="00B905FE" w:rsidRPr="007320DA" w:rsidRDefault="004017CE" w:rsidP="00B905FE">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B905FE" w:rsidRPr="007320DA">
        <w:rPr>
          <w:rFonts w:ascii="GHEA Grapalat" w:hAnsi="GHEA Grapalat" w:cs="Arial"/>
          <w:b/>
          <w:lang w:val="hy-AM"/>
        </w:rPr>
        <w:t xml:space="preserve">ի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483C0E1C" w:rsidR="00B905FE" w:rsidRPr="007320DA" w:rsidRDefault="00B905FE" w:rsidP="00B905FE">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w:t>
      </w:r>
      <w:r w:rsidR="004017CE">
        <w:rPr>
          <w:rFonts w:ascii="GHEA Grapalat" w:hAnsi="GHEA Grapalat" w:cs="Arial"/>
          <w:sz w:val="20"/>
          <w:szCs w:val="20"/>
          <w:lang w:val="es-ES"/>
        </w:rPr>
        <w:t>ՀԲՄԱՇՁԲ-</w:t>
      </w:r>
      <w:r w:rsidR="00DB7DAA">
        <w:rPr>
          <w:rFonts w:ascii="GHEA Grapalat" w:hAnsi="GHEA Grapalat" w:cs="Arial"/>
          <w:sz w:val="20"/>
          <w:szCs w:val="20"/>
          <w:lang w:val="es-ES"/>
        </w:rPr>
        <w:t>24/7</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հրատապ</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բաց</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մրցույթ</w:t>
      </w:r>
      <w:r w:rsidRPr="007320DA">
        <w:rPr>
          <w:rFonts w:ascii="GHEA Grapalat" w:hAnsi="GHEA Grapalat" w:cs="Arial"/>
          <w:sz w:val="20"/>
          <w:szCs w:val="20"/>
          <w:lang w:val="es-ES"/>
        </w:rPr>
        <w:t>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12" w:name="_Hlk23147299"/>
      <w:r w:rsidRPr="007320DA">
        <w:rPr>
          <w:rFonts w:ascii="GHEA Grapalat" w:hAnsi="GHEA Grapalat" w:cs="Sylfaen"/>
          <w:vertAlign w:val="superscript"/>
          <w:lang w:val="hy-AM"/>
        </w:rPr>
        <w:t xml:space="preserve">                                                                                     մասնակցի անվանումը</w:t>
      </w:r>
    </w:p>
    <w:bookmarkEnd w:id="12"/>
    <w:p w14:paraId="78E6A1FD" w14:textId="77777777" w:rsidR="00B905FE" w:rsidRPr="007320DA" w:rsidRDefault="00B905FE" w:rsidP="00B905FE">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6247E4"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1C78F573" w14:textId="77777777" w:rsidR="00B905FE" w:rsidRPr="007320DA" w:rsidRDefault="00B905FE" w:rsidP="007759CD">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B905FE" w:rsidRPr="006247E4"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B905FE" w:rsidRPr="00187A69" w:rsidRDefault="00B905FE" w:rsidP="007759CD">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2D0DABF0" w:rsidR="00B905FE" w:rsidRPr="005B2EA3" w:rsidRDefault="007C4F07" w:rsidP="007C4F07">
            <w:pPr>
              <w:jc w:val="center"/>
              <w:rPr>
                <w:rFonts w:ascii="GHEA Grapalat" w:hAnsi="GHEA Grapalat" w:cs="Arial"/>
                <w:iCs/>
                <w:sz w:val="20"/>
                <w:szCs w:val="20"/>
                <w:lang w:val="es-ES"/>
              </w:rPr>
            </w:pPr>
            <w:r w:rsidRPr="00DB7DAA">
              <w:rPr>
                <w:rFonts w:ascii="GHEA Grapalat" w:hAnsi="GHEA Grapalat"/>
                <w:sz w:val="20"/>
                <w:szCs w:val="20"/>
                <w:lang w:val="af-ZA"/>
              </w:rPr>
              <w:t>Երևան քաղաքի Հանրապետության հրապարակի և Վ. Սարգսյան փողոցների միջին 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72E69775" w14:textId="77777777" w:rsidR="00B905FE" w:rsidRPr="007320DA" w:rsidRDefault="00B905FE" w:rsidP="007759CD">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4D5FD0" w14:textId="77777777" w:rsidR="00B905FE" w:rsidRPr="007320DA" w:rsidRDefault="00B905FE" w:rsidP="007759C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A616F3A" w14:textId="77777777" w:rsidR="00B905FE" w:rsidRPr="007320DA" w:rsidRDefault="00B905FE" w:rsidP="007759CD">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7961197B" w14:textId="77777777" w:rsidR="00B905FE" w:rsidRPr="00B34FC8" w:rsidRDefault="00B905FE" w:rsidP="00B905FE">
      <w:pPr>
        <w:rPr>
          <w:rFonts w:ascii="GHEA Grapalat" w:hAnsi="GHEA Grapalat"/>
          <w:sz w:val="18"/>
          <w:szCs w:val="18"/>
          <w:lang w:val="hy-AM"/>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6"/>
      </w:r>
      <w:r w:rsidRPr="005E1F72">
        <w:rPr>
          <w:rFonts w:ascii="GHEA Grapalat" w:hAnsi="GHEA Grapalat"/>
          <w:sz w:val="20"/>
          <w:lang w:val="hy-AM"/>
        </w:rPr>
        <w:tab/>
      </w:r>
      <w:r w:rsidRPr="005E1F72">
        <w:rPr>
          <w:rFonts w:ascii="GHEA Grapalat" w:hAnsi="GHEA Grapalat"/>
          <w:sz w:val="20"/>
          <w:lang w:val="hy-AM"/>
        </w:rPr>
        <w:tab/>
        <w:t xml:space="preserve"> </w:t>
      </w:r>
    </w:p>
    <w:p w14:paraId="443925DE" w14:textId="232A7BAF"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77777777" w:rsidR="00B2572B" w:rsidRPr="0093002B" w:rsidRDefault="00B2572B" w:rsidP="00EF3662">
      <w:pPr>
        <w:pStyle w:val="BodyTextIndent3"/>
        <w:spacing w:line="240" w:lineRule="auto"/>
        <w:jc w:val="right"/>
        <w:rPr>
          <w:rFonts w:ascii="GHEA Grapalat" w:hAnsi="GHEA Grapalat"/>
          <w:i/>
          <w:lang w:val="hy-AM"/>
        </w:rPr>
      </w:pPr>
    </w:p>
    <w:p w14:paraId="73C43C51" w14:textId="77777777" w:rsidR="00B2572B" w:rsidRPr="0093002B" w:rsidRDefault="00B2572B" w:rsidP="00EF3662">
      <w:pPr>
        <w:pStyle w:val="BodyTextIndent3"/>
        <w:spacing w:line="240" w:lineRule="auto"/>
        <w:jc w:val="right"/>
        <w:rPr>
          <w:rFonts w:ascii="GHEA Grapalat" w:hAnsi="GHEA Grapalat"/>
          <w:i/>
          <w:lang w:val="es-ES" w:eastAsia="ru-RU"/>
        </w:rPr>
      </w:pPr>
    </w:p>
    <w:p w14:paraId="089CB73B" w14:textId="4D31672F" w:rsidR="00927C52" w:rsidRDefault="00927C52" w:rsidP="000B1088">
      <w:pPr>
        <w:pStyle w:val="BodyTextIndent3"/>
        <w:spacing w:line="240" w:lineRule="auto"/>
        <w:jc w:val="right"/>
        <w:rPr>
          <w:rFonts w:ascii="GHEA Grapalat" w:hAnsi="GHEA Grapalat"/>
          <w:i/>
          <w:lang w:val="es-ES" w:eastAsia="ru-RU"/>
        </w:rPr>
      </w:pPr>
    </w:p>
    <w:p w14:paraId="7B504199" w14:textId="50F18E61" w:rsidR="00927C52" w:rsidRDefault="00927C52" w:rsidP="000B1088">
      <w:pPr>
        <w:pStyle w:val="BodyTextIndent3"/>
        <w:spacing w:line="240" w:lineRule="auto"/>
        <w:jc w:val="right"/>
        <w:rPr>
          <w:rFonts w:ascii="GHEA Grapalat" w:hAnsi="GHEA Grapalat"/>
          <w:i/>
          <w:lang w:val="es-ES" w:eastAsia="ru-RU"/>
        </w:rPr>
      </w:pPr>
    </w:p>
    <w:p w14:paraId="5DF00C8F" w14:textId="5D1EA450" w:rsidR="00927C52" w:rsidRDefault="00927C52" w:rsidP="000B1088">
      <w:pPr>
        <w:pStyle w:val="BodyTextIndent3"/>
        <w:spacing w:line="240" w:lineRule="auto"/>
        <w:jc w:val="right"/>
        <w:rPr>
          <w:rFonts w:ascii="GHEA Grapalat" w:hAnsi="GHEA Grapalat"/>
          <w:i/>
          <w:lang w:val="es-ES" w:eastAsia="ru-RU"/>
        </w:rPr>
      </w:pPr>
    </w:p>
    <w:p w14:paraId="7B926D25" w14:textId="3B722DB6" w:rsidR="00927C52" w:rsidRDefault="00927C52" w:rsidP="000B1088">
      <w:pPr>
        <w:pStyle w:val="BodyTextIndent3"/>
        <w:spacing w:line="240" w:lineRule="auto"/>
        <w:jc w:val="right"/>
        <w:rPr>
          <w:rFonts w:ascii="GHEA Grapalat" w:hAnsi="GHEA Grapalat"/>
          <w:i/>
          <w:lang w:val="es-ES" w:eastAsia="ru-RU"/>
        </w:rPr>
      </w:pPr>
    </w:p>
    <w:p w14:paraId="26506FF7" w14:textId="77777777" w:rsidR="00927C52" w:rsidRDefault="00927C52" w:rsidP="000B1088">
      <w:pPr>
        <w:pStyle w:val="BodyTextIndent3"/>
        <w:spacing w:line="240" w:lineRule="auto"/>
        <w:jc w:val="right"/>
        <w:rPr>
          <w:rFonts w:ascii="GHEA Grapalat" w:hAnsi="GHEA Grapalat"/>
          <w:i/>
          <w:lang w:val="es-ES" w:eastAsia="ru-RU"/>
        </w:rPr>
      </w:pPr>
    </w:p>
    <w:p w14:paraId="09E910AD" w14:textId="620941B1" w:rsidR="00927C52" w:rsidRDefault="00927C52" w:rsidP="000B1088">
      <w:pPr>
        <w:pStyle w:val="BodyTextIndent3"/>
        <w:spacing w:line="240" w:lineRule="auto"/>
        <w:jc w:val="right"/>
        <w:rPr>
          <w:rFonts w:ascii="GHEA Grapalat" w:hAnsi="GHEA Grapalat"/>
          <w:i/>
          <w:lang w:val="es-ES" w:eastAsia="ru-RU"/>
        </w:rPr>
      </w:pPr>
    </w:p>
    <w:p w14:paraId="182A12B9" w14:textId="211CFA82" w:rsidR="00B12DF8" w:rsidRDefault="00B12DF8" w:rsidP="000B1088">
      <w:pPr>
        <w:pStyle w:val="BodyTextIndent3"/>
        <w:spacing w:line="240" w:lineRule="auto"/>
        <w:jc w:val="right"/>
        <w:rPr>
          <w:rFonts w:ascii="GHEA Grapalat" w:hAnsi="GHEA Grapalat"/>
          <w:i/>
          <w:lang w:val="es-ES" w:eastAsia="ru-RU"/>
        </w:rPr>
      </w:pPr>
    </w:p>
    <w:p w14:paraId="6FC302A6" w14:textId="274987B4" w:rsidR="00B12DF8" w:rsidRDefault="00B12DF8" w:rsidP="000B1088">
      <w:pPr>
        <w:pStyle w:val="BodyTextIndent3"/>
        <w:spacing w:line="240" w:lineRule="auto"/>
        <w:jc w:val="right"/>
        <w:rPr>
          <w:rFonts w:ascii="GHEA Grapalat" w:hAnsi="GHEA Grapalat"/>
          <w:i/>
          <w:lang w:val="es-ES" w:eastAsia="ru-RU"/>
        </w:rPr>
      </w:pPr>
    </w:p>
    <w:p w14:paraId="4AE7BF5C" w14:textId="37A50463" w:rsidR="00B12DF8" w:rsidRDefault="00B12DF8" w:rsidP="000B1088">
      <w:pPr>
        <w:pStyle w:val="BodyTextIndent3"/>
        <w:spacing w:line="240" w:lineRule="auto"/>
        <w:jc w:val="right"/>
        <w:rPr>
          <w:rFonts w:ascii="GHEA Grapalat" w:hAnsi="GHEA Grapalat"/>
          <w:i/>
          <w:lang w:val="es-ES" w:eastAsia="ru-RU"/>
        </w:rPr>
      </w:pPr>
    </w:p>
    <w:p w14:paraId="50A62D3E" w14:textId="12229737" w:rsidR="00B12DF8" w:rsidRDefault="00B12DF8" w:rsidP="000B1088">
      <w:pPr>
        <w:pStyle w:val="BodyTextIndent3"/>
        <w:spacing w:line="240" w:lineRule="auto"/>
        <w:jc w:val="right"/>
        <w:rPr>
          <w:rFonts w:ascii="GHEA Grapalat" w:hAnsi="GHEA Grapalat"/>
          <w:i/>
          <w:lang w:val="es-ES" w:eastAsia="ru-RU"/>
        </w:rPr>
      </w:pPr>
    </w:p>
    <w:p w14:paraId="540FDDD7" w14:textId="7FBE582B" w:rsidR="00B12DF8" w:rsidRDefault="00B12DF8" w:rsidP="000B1088">
      <w:pPr>
        <w:pStyle w:val="BodyTextIndent3"/>
        <w:spacing w:line="240" w:lineRule="auto"/>
        <w:jc w:val="right"/>
        <w:rPr>
          <w:rFonts w:ascii="GHEA Grapalat" w:hAnsi="GHEA Grapalat"/>
          <w:i/>
          <w:lang w:val="es-ES" w:eastAsia="ru-RU"/>
        </w:rPr>
      </w:pPr>
    </w:p>
    <w:p w14:paraId="44496C5F" w14:textId="4FCF5100" w:rsidR="00B12DF8" w:rsidRDefault="00B12DF8" w:rsidP="000B1088">
      <w:pPr>
        <w:pStyle w:val="BodyTextIndent3"/>
        <w:spacing w:line="240" w:lineRule="auto"/>
        <w:jc w:val="right"/>
        <w:rPr>
          <w:rFonts w:ascii="GHEA Grapalat" w:hAnsi="GHEA Grapalat"/>
          <w:i/>
          <w:lang w:val="es-ES" w:eastAsia="ru-RU"/>
        </w:rPr>
      </w:pPr>
    </w:p>
    <w:p w14:paraId="5F635AB2" w14:textId="7C84F7AF" w:rsidR="00B12DF8" w:rsidRDefault="00B12DF8" w:rsidP="000B1088">
      <w:pPr>
        <w:pStyle w:val="BodyTextIndent3"/>
        <w:spacing w:line="240" w:lineRule="auto"/>
        <w:jc w:val="right"/>
        <w:rPr>
          <w:rFonts w:ascii="GHEA Grapalat" w:hAnsi="GHEA Grapalat"/>
          <w:i/>
          <w:lang w:val="es-ES" w:eastAsia="ru-RU"/>
        </w:rPr>
      </w:pPr>
    </w:p>
    <w:p w14:paraId="141EDDDA" w14:textId="77777777" w:rsidR="00334BF4" w:rsidRDefault="00334BF4" w:rsidP="000B1088">
      <w:pPr>
        <w:pStyle w:val="BodyTextIndent3"/>
        <w:spacing w:line="240" w:lineRule="auto"/>
        <w:jc w:val="right"/>
        <w:rPr>
          <w:rFonts w:ascii="GHEA Grapalat" w:hAnsi="GHEA Grapalat"/>
          <w:i/>
          <w:lang w:val="es-ES" w:eastAsia="ru-RU"/>
        </w:rPr>
      </w:pPr>
    </w:p>
    <w:p w14:paraId="0A753117" w14:textId="77777777" w:rsidR="009B0CF5" w:rsidRDefault="009B0CF5" w:rsidP="00090A7B">
      <w:pPr>
        <w:pStyle w:val="BodyTextIndent3"/>
        <w:spacing w:line="240" w:lineRule="auto"/>
        <w:jc w:val="right"/>
        <w:rPr>
          <w:rFonts w:ascii="GHEA Grapalat" w:hAnsi="GHEA Grapalat" w:cs="Sylfaen"/>
          <w:b/>
          <w:lang w:val="hy-AM"/>
        </w:rPr>
      </w:pPr>
      <w:bookmarkStart w:id="14" w:name="_Hlk143768341"/>
    </w:p>
    <w:p w14:paraId="49FFA334" w14:textId="50593C90" w:rsidR="00090A7B" w:rsidRPr="0093002B" w:rsidRDefault="00090A7B" w:rsidP="00090A7B">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3</w:t>
      </w:r>
    </w:p>
    <w:p w14:paraId="6F24CB8B" w14:textId="76DA0664" w:rsidR="00090A7B" w:rsidRPr="0093002B" w:rsidRDefault="00090A7B" w:rsidP="00090A7B">
      <w:pPr>
        <w:pStyle w:val="BodyTextIndent3"/>
        <w:spacing w:line="240" w:lineRule="auto"/>
        <w:jc w:val="right"/>
        <w:rPr>
          <w:rFonts w:ascii="GHEA Grapalat" w:hAnsi="GHEA Grapalat" w:cs="Arial"/>
          <w:b/>
          <w:lang w:val="hy-AM"/>
        </w:rPr>
      </w:pPr>
      <w:r>
        <w:rPr>
          <w:rFonts w:ascii="GHEA Grapalat" w:hAnsi="GHEA Grapalat"/>
          <w:b/>
          <w:lang w:val="hy-AM"/>
        </w:rPr>
        <w:t>ԵՔ-</w:t>
      </w:r>
      <w:r w:rsidR="004017CE">
        <w:rPr>
          <w:rFonts w:ascii="GHEA Grapalat" w:hAnsi="GHEA Grapalat"/>
          <w:b/>
          <w:lang w:val="hy-AM"/>
        </w:rPr>
        <w:t>ՀԲՄԱՇՁԲ-</w:t>
      </w:r>
      <w:r w:rsidR="00DB7DAA">
        <w:rPr>
          <w:rFonts w:ascii="GHEA Grapalat" w:hAnsi="GHEA Grapalat"/>
          <w:b/>
          <w:lang w:val="hy-AM"/>
        </w:rPr>
        <w:t>24/7</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1A1828A" w14:textId="2BFB7C66" w:rsidR="00090A7B" w:rsidRDefault="004017CE"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90A7B" w:rsidRPr="005E1F72">
        <w:rPr>
          <w:rFonts w:ascii="GHEA Grapalat" w:hAnsi="GHEA Grapalat" w:cs="Arial"/>
          <w:b/>
          <w:lang w:val="hy-AM"/>
        </w:rPr>
        <w:t xml:space="preserve">ի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5970C1D8"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755612" w:rsidRPr="00166F43">
        <w:rPr>
          <w:rFonts w:ascii="GHEA Grapalat" w:hAnsi="GHEA Grapalat" w:cs="Arial"/>
          <w:b/>
          <w:sz w:val="20"/>
          <w:szCs w:val="20"/>
          <w:lang w:val="hy-AM"/>
        </w:rPr>
        <w:t>ԵՔ-</w:t>
      </w:r>
      <w:r w:rsidR="004017CE">
        <w:rPr>
          <w:rFonts w:ascii="GHEA Grapalat" w:hAnsi="GHEA Grapalat" w:cs="Arial"/>
          <w:b/>
          <w:sz w:val="20"/>
          <w:szCs w:val="20"/>
          <w:lang w:val="hy-AM"/>
        </w:rPr>
        <w:t>ՀԲՄԱՇՁԲ-</w:t>
      </w:r>
      <w:r w:rsidR="00DB7DAA">
        <w:rPr>
          <w:rFonts w:ascii="GHEA Grapalat" w:hAnsi="GHEA Grapalat" w:cs="Arial"/>
          <w:b/>
          <w:sz w:val="20"/>
          <w:szCs w:val="20"/>
          <w:lang w:val="hy-AM"/>
        </w:rPr>
        <w:t>24/7</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368FD246" w14:textId="5C7D0E34" w:rsidR="00B01CA2" w:rsidRPr="0093002B" w:rsidRDefault="001557AE" w:rsidP="00F703DA">
      <w:pPr>
        <w:pStyle w:val="NormalWeb"/>
        <w:shd w:val="clear" w:color="auto" w:fill="FFFFFF"/>
        <w:spacing w:before="0" w:beforeAutospacing="0" w:after="0" w:afterAutospacing="0"/>
        <w:ind w:firstLine="375"/>
        <w:jc w:val="both"/>
        <w:rPr>
          <w:rFonts w:ascii="GHEA Grapalat" w:eastAsia="Calibri"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90A7B" w:rsidRPr="00166F43">
        <w:rPr>
          <w:rFonts w:ascii="GHEA Grapalat" w:hAnsi="GHEA Grapalat" w:cs="Arial"/>
          <w:b/>
          <w:sz w:val="20"/>
          <w:szCs w:val="20"/>
          <w:lang w:val="hy-AM"/>
        </w:rPr>
        <w:t>ԵՔ-</w:t>
      </w:r>
      <w:r w:rsidR="004017CE">
        <w:rPr>
          <w:rFonts w:ascii="GHEA Grapalat" w:hAnsi="GHEA Grapalat" w:cs="Arial"/>
          <w:b/>
          <w:sz w:val="20"/>
          <w:szCs w:val="20"/>
          <w:lang w:val="hy-AM"/>
        </w:rPr>
        <w:t>ՀԲՄԱՇՁԲ-</w:t>
      </w:r>
      <w:r w:rsidR="00DB7DAA">
        <w:rPr>
          <w:rFonts w:ascii="GHEA Grapalat" w:hAnsi="GHEA Grapalat" w:cs="Arial"/>
          <w:b/>
          <w:sz w:val="20"/>
          <w:szCs w:val="20"/>
          <w:lang w:val="hy-AM"/>
        </w:rPr>
        <w:t>24/7</w:t>
      </w:r>
      <w:r w:rsidR="000C0396" w:rsidRPr="00965EF3">
        <w:rPr>
          <w:rFonts w:ascii="GHEA Grapalat" w:hAnsi="GHEA Grapalat"/>
          <w:sz w:val="20"/>
          <w:szCs w:val="20"/>
          <w:lang w:val="hy-AM"/>
        </w:rPr>
        <w:t xml:space="preserve"> ծածկագրով կազմակերպված գնման ընթացակագին մասնակցելու նպատակով պրինցիպալի կողմից հայտ</w:t>
      </w:r>
      <w:r w:rsidR="00965EF3" w:rsidRPr="00B57BD6">
        <w:rPr>
          <w:rFonts w:ascii="GHEA Grapalat" w:hAnsi="GHEA Grapalat"/>
          <w:sz w:val="20"/>
          <w:szCs w:val="20"/>
          <w:lang w:val="hy-AM"/>
        </w:rPr>
        <w:t>երի</w:t>
      </w:r>
      <w:r w:rsidR="000C0396" w:rsidRPr="00AB37ED">
        <w:rPr>
          <w:rFonts w:ascii="GHEA Grapalat" w:hAnsi="GHEA Grapalat"/>
          <w:sz w:val="20"/>
          <w:szCs w:val="20"/>
          <w:lang w:val="hy-AM"/>
        </w:rPr>
        <w:t xml:space="preserve"> </w:t>
      </w:r>
      <w:r w:rsidR="00965EF3" w:rsidRPr="00B57BD6">
        <w:rPr>
          <w:rFonts w:ascii="GHEA Grapalat" w:hAnsi="GHEA Grapalat"/>
          <w:sz w:val="20"/>
          <w:szCs w:val="20"/>
          <w:lang w:val="hy-AM"/>
        </w:rPr>
        <w:t>ներկայացման վերջնաժամկետը լրանալու</w:t>
      </w:r>
      <w:r w:rsidR="00965EF3" w:rsidRPr="00965EF3">
        <w:rPr>
          <w:rFonts w:ascii="GHEA Grapalat" w:hAnsi="GHEA Grapalat"/>
          <w:sz w:val="20"/>
          <w:szCs w:val="20"/>
          <w:lang w:val="hy-AM"/>
        </w:rPr>
        <w:t xml:space="preserve"> </w:t>
      </w:r>
      <w:r w:rsidR="000C0396" w:rsidRPr="00AB37ED">
        <w:rPr>
          <w:rFonts w:ascii="GHEA Grapalat" w:hAnsi="GHEA Grapalat"/>
          <w:sz w:val="20"/>
          <w:szCs w:val="20"/>
          <w:lang w:val="hy-AM"/>
        </w:rPr>
        <w:t xml:space="preserve">օրվանից հաշված </w:t>
      </w:r>
      <w:r w:rsidR="00FE426D" w:rsidRPr="00FE426D">
        <w:rPr>
          <w:rFonts w:ascii="GHEA Grapalat" w:hAnsi="GHEA Grapalat" w:cs="Sylfaen"/>
          <w:b/>
          <w:bCs/>
          <w:sz w:val="20"/>
          <w:lang w:val="hy-AM"/>
        </w:rPr>
        <w:t xml:space="preserve">90 (իննսուն </w:t>
      </w:r>
      <w:r w:rsidR="00090A7B" w:rsidRPr="0018472B">
        <w:rPr>
          <w:rFonts w:ascii="GHEA Grapalat" w:hAnsi="GHEA Grapalat" w:cs="Sylfaen"/>
          <w:b/>
          <w:bCs/>
          <w:sz w:val="20"/>
          <w:lang w:val="hy-AM"/>
        </w:rPr>
        <w:t xml:space="preserve"> աշխատանքային  օր)</w:t>
      </w:r>
      <w:r w:rsidR="000C0396" w:rsidRPr="00AB37ED">
        <w:rPr>
          <w:rFonts w:ascii="GHEA Grapalat" w:hAnsi="GHEA Grapalat"/>
          <w:sz w:val="20"/>
          <w:szCs w:val="20"/>
          <w:lang w:val="hy-AM"/>
        </w:rPr>
        <w:t>:</w:t>
      </w:r>
      <w:r w:rsidR="00460310" w:rsidRPr="00651C76">
        <w:rPr>
          <w:rFonts w:ascii="GHEA Grapalat" w:hAnsi="GHEA Grapalat"/>
          <w:sz w:val="20"/>
          <w:szCs w:val="20"/>
          <w:vertAlign w:val="superscript"/>
          <w:lang w:val="hy-AM"/>
        </w:rPr>
        <w:t>**</w:t>
      </w:r>
      <w:r w:rsidR="00B01CA2" w:rsidRPr="00651C76">
        <w:rPr>
          <w:rFonts w:ascii="GHEA Grapalat" w:hAnsi="GHEA Grapalat"/>
          <w:sz w:val="20"/>
          <w:szCs w:val="20"/>
          <w:lang w:val="hy-AM"/>
        </w:rPr>
        <w:t xml:space="preserve"> </w:t>
      </w:r>
      <w:r w:rsidR="00072A83" w:rsidRPr="00965EF3">
        <w:rPr>
          <w:rFonts w:ascii="GHEA Grapalat" w:hAnsi="GHEA Grapalat"/>
          <w:sz w:val="20"/>
          <w:szCs w:val="20"/>
          <w:lang w:val="hy-AM"/>
        </w:rPr>
        <w:t>Սույն երաշխիքի տրամադրման փաստի վերաբերյալ տեղեկատվությունը</w:t>
      </w:r>
      <w:r w:rsidR="0078375F" w:rsidRPr="00965EF3">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քարտուղարի</w:t>
      </w:r>
      <w:r w:rsidR="00894405">
        <w:rPr>
          <w:rFonts w:ascii="GHEA Grapalat" w:hAnsi="GHEA Grapalat"/>
          <w:sz w:val="20"/>
          <w:szCs w:val="20"/>
          <w:lang w:val="hy-AM"/>
        </w:rPr>
        <w:t>՝</w:t>
      </w:r>
      <w:r w:rsidR="005B2EA3">
        <w:rPr>
          <w:rFonts w:ascii="GHEA Grapalat" w:hAnsi="GHEA Grapalat"/>
          <w:sz w:val="20"/>
          <w:szCs w:val="20"/>
          <w:lang w:val="hy-AM"/>
        </w:rPr>
        <w:t xml:space="preserve"> </w:t>
      </w:r>
      <w:hyperlink r:id="rId13" w:history="1">
        <w:r w:rsidR="006247E4" w:rsidRPr="00604085">
          <w:rPr>
            <w:rStyle w:val="Hyperlink"/>
            <w:rFonts w:ascii="GHEA Grapalat" w:hAnsi="GHEA Grapalat"/>
            <w:sz w:val="20"/>
            <w:szCs w:val="20"/>
            <w:lang w:val="hy-AM"/>
          </w:rPr>
          <w:t>gor.muradyan@yerevan.am</w:t>
        </w:r>
      </w:hyperlink>
      <w:r w:rsidR="006247E4">
        <w:rPr>
          <w:rFonts w:ascii="GHEA Grapalat" w:hAnsi="GHEA Grapalat"/>
          <w:sz w:val="20"/>
          <w:szCs w:val="20"/>
          <w:lang w:val="hy-AM"/>
        </w:rPr>
        <w:t xml:space="preserve"> </w:t>
      </w:r>
      <w:r w:rsidR="00B57BD6">
        <w:rPr>
          <w:rFonts w:ascii="GHEA Grapalat" w:hAnsi="GHEA Grapalat"/>
          <w:sz w:val="20"/>
          <w:szCs w:val="20"/>
          <w:lang w:val="hy-AM"/>
        </w:rPr>
        <w:t xml:space="preserve"> </w:t>
      </w:r>
      <w:r w:rsidR="00072A83" w:rsidRPr="0093002B">
        <w:rPr>
          <w:rFonts w:ascii="GHEA Grapalat" w:hAnsi="GHEA Grapalat"/>
          <w:sz w:val="20"/>
          <w:szCs w:val="20"/>
          <w:lang w:val="hy-AM"/>
        </w:rPr>
        <w:t xml:space="preserve">էլեկտրոնային փոստի հասցեին։     </w:t>
      </w:r>
    </w:p>
    <w:p w14:paraId="4682985A" w14:textId="46A50BD8" w:rsidR="000C0396" w:rsidRPr="0093002B" w:rsidRDefault="001557AE" w:rsidP="005B2EA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bookmarkEnd w:id="14"/>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15"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lastRenderedPageBreak/>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15"/>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68C940E4" w14:textId="6C485EC9" w:rsidR="00755612" w:rsidRPr="0093002B" w:rsidRDefault="00755612" w:rsidP="00755612">
      <w:pPr>
        <w:pStyle w:val="BodyTextIndent3"/>
        <w:spacing w:line="240" w:lineRule="auto"/>
        <w:jc w:val="right"/>
        <w:rPr>
          <w:rFonts w:ascii="GHEA Grapalat" w:hAnsi="GHEA Grapalat" w:cs="Arial"/>
          <w:b/>
          <w:lang w:val="hy-AM"/>
        </w:rPr>
      </w:pPr>
      <w:r>
        <w:rPr>
          <w:rFonts w:ascii="GHEA Grapalat" w:hAnsi="GHEA Grapalat"/>
          <w:b/>
          <w:lang w:val="hy-AM"/>
        </w:rPr>
        <w:t>ԵՔ-</w:t>
      </w:r>
      <w:r w:rsidR="004017CE">
        <w:rPr>
          <w:rFonts w:ascii="GHEA Grapalat" w:hAnsi="GHEA Grapalat"/>
          <w:b/>
          <w:lang w:val="hy-AM"/>
        </w:rPr>
        <w:t>ՀԲՄԱՇՁԲ-</w:t>
      </w:r>
      <w:r w:rsidR="00DB7DAA">
        <w:rPr>
          <w:rFonts w:ascii="GHEA Grapalat" w:hAnsi="GHEA Grapalat"/>
          <w:b/>
          <w:lang w:val="hy-AM"/>
        </w:rPr>
        <w:t>24/7</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BCB559B" w14:textId="133CD39F" w:rsidR="00755612" w:rsidRDefault="004017CE"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755612" w:rsidRPr="005E1F72">
        <w:rPr>
          <w:rFonts w:ascii="GHEA Grapalat" w:hAnsi="GHEA Grapalat" w:cs="Arial"/>
          <w:b/>
          <w:lang w:val="hy-AM"/>
        </w:rPr>
        <w:t xml:space="preserve">ի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17BD66C7"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hyperlink r:id="rId14" w:history="1">
        <w:r w:rsidR="005C4D09" w:rsidRPr="00F61672">
          <w:rPr>
            <w:rStyle w:val="Hyperlink"/>
            <w:rFonts w:ascii="GHEA Grapalat" w:hAnsi="GHEA Grapalat"/>
            <w:sz w:val="20"/>
            <w:szCs w:val="20"/>
            <w:lang w:val="hy-AM"/>
          </w:rPr>
          <w:t>gor.muradyan@yerevan.am</w:t>
        </w:r>
      </w:hyperlink>
      <w:r w:rsidR="005C4D09">
        <w:rPr>
          <w:rFonts w:ascii="GHEA Grapalat" w:hAnsi="GHEA Grapalat"/>
          <w:sz w:val="20"/>
          <w:szCs w:val="20"/>
          <w:lang w:val="hy-AM"/>
        </w:rPr>
        <w:t xml:space="preserve"> </w:t>
      </w:r>
      <w:r w:rsidR="00AB37ED" w:rsidRPr="008242F8">
        <w:rPr>
          <w:rFonts w:ascii="GHEA Grapalat" w:hAnsi="GHEA Grapalat"/>
          <w:color w:val="000000"/>
          <w:sz w:val="20"/>
          <w:szCs w:val="20"/>
          <w:lang w:val="hy-AM"/>
        </w:rPr>
        <w:t>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r>
        <w:fldChar w:fldCharType="begin"/>
      </w:r>
      <w:r w:rsidRPr="00755FFC">
        <w:rPr>
          <w:lang w:val="hy-AM"/>
        </w:rPr>
        <w:instrText xml:space="preserve"> HYPERLINK "http://www.procurement.am" </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3E11EEC" w14:textId="0724B755" w:rsidR="005C432A" w:rsidRDefault="009C370D" w:rsidP="004E690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01233AB3" w14:textId="3AD99BC5" w:rsidR="00631658" w:rsidRPr="00581D02" w:rsidRDefault="00631658" w:rsidP="00216093">
      <w:pPr>
        <w:pStyle w:val="BodyTextIndent3"/>
        <w:spacing w:line="240" w:lineRule="auto"/>
        <w:jc w:val="right"/>
        <w:rPr>
          <w:rFonts w:ascii="GHEA Grapalat" w:hAnsi="GHEA Grapalat" w:cs="Sylfaen"/>
          <w:i/>
          <w:lang w:val="hy-AM"/>
        </w:rPr>
      </w:pP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6FA9460B"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4017CE">
        <w:rPr>
          <w:rFonts w:ascii="GHEA Grapalat" w:hAnsi="GHEA Grapalat"/>
          <w:b/>
          <w:lang w:val="hy-AM"/>
        </w:rPr>
        <w:t>ՀԲՄԱՇՁԲ-</w:t>
      </w:r>
      <w:r w:rsidR="00DB7DAA">
        <w:rPr>
          <w:rFonts w:ascii="GHEA Grapalat" w:hAnsi="GHEA Grapalat"/>
          <w:b/>
          <w:lang w:val="hy-AM"/>
        </w:rPr>
        <w:t>24/7</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5C9EAB40" w:rsidR="00D96EA5" w:rsidRPr="00734A5D" w:rsidRDefault="004017CE"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D96EA5" w:rsidRPr="00734A5D">
        <w:rPr>
          <w:rFonts w:ascii="GHEA Grapalat" w:hAnsi="GHEA Grapalat" w:cs="Arial"/>
          <w:b/>
          <w:lang w:val="hy-AM"/>
        </w:rPr>
        <w:t xml:space="preserve">ի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54B458B9" w14:textId="683A51C4"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15" w:history="1">
        <w:r w:rsidR="004E6907" w:rsidRPr="00BE2F08">
          <w:rPr>
            <w:rStyle w:val="Hyperlink"/>
            <w:rFonts w:ascii="GHEA Grapalat" w:hAnsi="GHEA Grapalat"/>
            <w:sz w:val="20"/>
            <w:szCs w:val="20"/>
            <w:lang w:val="hy-AM"/>
          </w:rPr>
          <w:t>gor.muradyan@yerevan.am</w:t>
        </w:r>
      </w:hyperlink>
      <w:r w:rsidR="004E6907">
        <w:rPr>
          <w:rFonts w:ascii="GHEA Grapalat" w:hAnsi="GHEA Grapalat"/>
          <w:sz w:val="20"/>
          <w:szCs w:val="20"/>
          <w:lang w:val="hy-AM"/>
        </w:rPr>
        <w:t xml:space="preserve"> </w:t>
      </w:r>
      <w:r w:rsidR="00651C76">
        <w:rPr>
          <w:rFonts w:ascii="GHEA Grapalat" w:hAnsi="GHEA Grapalat"/>
          <w:color w:val="000000"/>
          <w:sz w:val="20"/>
          <w:szCs w:val="20"/>
          <w:lang w:val="hy-AM"/>
        </w:rPr>
        <w:t xml:space="preserve">էլեկտրոնային փոստի </w:t>
      </w:r>
      <w:r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755FFC">
        <w:rPr>
          <w:lang w:val="hy-AM"/>
        </w:rPr>
        <w:instrText xml:space="preserve"> HYPERLINK "http://www.procurement.am" </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lastRenderedPageBreak/>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425FFD92" w14:textId="6DA19AAE" w:rsidR="00F5285F" w:rsidRPr="0093002B" w:rsidRDefault="00F5285F" w:rsidP="003A7CCB">
      <w:pPr>
        <w:pStyle w:val="BodyTextIndent3"/>
        <w:spacing w:line="240" w:lineRule="auto"/>
        <w:jc w:val="right"/>
        <w:rPr>
          <w:lang w:val="hy-AM"/>
        </w:rPr>
      </w:pPr>
    </w:p>
    <w:p w14:paraId="09E38822" w14:textId="77777777"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Pr="00222F7B">
        <w:rPr>
          <w:rFonts w:ascii="GHEA Grapalat" w:hAnsi="GHEA Grapalat" w:cs="Sylfaen"/>
          <w:b/>
          <w:lang w:val="hy-AM"/>
        </w:rPr>
        <w:t>7</w:t>
      </w:r>
    </w:p>
    <w:p w14:paraId="78EA3F97" w14:textId="76930908"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Pr>
          <w:rFonts w:ascii="GHEA Grapalat" w:hAnsi="GHEA Grapalat" w:cs="Sylfaen"/>
          <w:b/>
          <w:lang w:val="hy-AM"/>
        </w:rPr>
        <w:t>ԵՔ-</w:t>
      </w:r>
      <w:r w:rsidR="004017CE">
        <w:rPr>
          <w:rFonts w:ascii="GHEA Grapalat" w:hAnsi="GHEA Grapalat" w:cs="Sylfaen"/>
          <w:b/>
          <w:lang w:val="hy-AM"/>
        </w:rPr>
        <w:t>ՀԲՄԱՇՁԲ-</w:t>
      </w:r>
      <w:r w:rsidR="00DB7DAA">
        <w:rPr>
          <w:rFonts w:ascii="GHEA Grapalat" w:hAnsi="GHEA Grapalat" w:cs="Sylfaen"/>
          <w:b/>
          <w:lang w:val="hy-AM"/>
        </w:rPr>
        <w:t>24/7</w:t>
      </w:r>
      <w:r w:rsidRPr="00785E88">
        <w:rPr>
          <w:rFonts w:ascii="GHEA Grapalat" w:hAnsi="GHEA Grapalat" w:cs="Sylfaen"/>
          <w:b/>
          <w:lang w:val="hy-AM"/>
        </w:rPr>
        <w:t>»*  ծածկագրով</w:t>
      </w:r>
    </w:p>
    <w:p w14:paraId="4D966962" w14:textId="3CCFE5FD" w:rsidR="003A7CCB" w:rsidRPr="00FB1EC7" w:rsidRDefault="004017CE"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3A7CCB" w:rsidRPr="00FB1EC7">
        <w:rPr>
          <w:rFonts w:ascii="GHEA Grapalat" w:hAnsi="GHEA Grapalat" w:cs="Sylfaen"/>
          <w:b/>
          <w:lang w:val="hy-AM"/>
        </w:rPr>
        <w:t>ի հրավերի</w:t>
      </w:r>
    </w:p>
    <w:p w14:paraId="1E55B33D" w14:textId="77777777" w:rsidR="003A7CCB" w:rsidRPr="00FB1EC7" w:rsidRDefault="003A7CCB" w:rsidP="003A7CCB">
      <w:pPr>
        <w:jc w:val="right"/>
        <w:rPr>
          <w:rFonts w:ascii="GHEA Grapalat" w:hAnsi="GHEA Grapalat"/>
          <w:lang w:val="es-ES"/>
        </w:rPr>
      </w:pPr>
    </w:p>
    <w:p w14:paraId="58C9EE72" w14:textId="77777777" w:rsidR="003A7CCB" w:rsidRPr="00FB1EC7" w:rsidRDefault="003A7CCB" w:rsidP="003A7CCB">
      <w:pPr>
        <w:tabs>
          <w:tab w:val="left" w:pos="2268"/>
        </w:tabs>
        <w:ind w:left="-284" w:firstLine="284"/>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51F75CB4"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006008D5">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3CB4E70" w14:textId="527E245C" w:rsidR="003A7CCB" w:rsidRPr="00456F9A" w:rsidRDefault="003A7CCB" w:rsidP="006008D5">
      <w:pPr>
        <w:tabs>
          <w:tab w:val="left" w:pos="99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lang w:val="es-ES"/>
        </w:rPr>
        <w:t xml:space="preserve"> </w:t>
      </w:r>
      <w:r w:rsidR="003B6DFD" w:rsidRPr="00DB7DAA">
        <w:rPr>
          <w:rFonts w:ascii="GHEA Grapalat" w:hAnsi="GHEA Grapalat"/>
          <w:sz w:val="20"/>
          <w:szCs w:val="20"/>
          <w:lang w:val="af-ZA"/>
        </w:rPr>
        <w:t>Երևան քաղաքի Հանրապետության հրապարակի և Վ. Սարգսյան փողոցների միջին նորոգման աշխատանքներ</w:t>
      </w:r>
      <w:r w:rsidRPr="006008D5">
        <w:rPr>
          <w:rFonts w:ascii="GHEA Grapalat" w:hAnsi="GHEA Grapalat" w:cs="Sylfaen"/>
          <w:iCs/>
          <w:sz w:val="20"/>
          <w:szCs w:val="20"/>
          <w:lang w:val="pt-BR"/>
        </w:rPr>
        <w:t>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798A3619" w14:textId="5EA417D5" w:rsidR="003A7CCB" w:rsidRDefault="00F02279" w:rsidP="003A7CCB">
      <w:pPr>
        <w:tabs>
          <w:tab w:val="left" w:pos="1134"/>
        </w:tabs>
        <w:ind w:firstLine="720"/>
        <w:jc w:val="both"/>
        <w:rPr>
          <w:rFonts w:ascii="GHEA Grapalat" w:hAnsi="GHEA Grapalat" w:cs="Times Armenian"/>
          <w:sz w:val="22"/>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F75E17">
        <w:rPr>
          <w:rFonts w:ascii="GHEA Grapalat" w:hAnsi="GHEA Grapalat"/>
          <w:sz w:val="20"/>
          <w:szCs w:val="20"/>
          <w:lang w:val="es-ES"/>
        </w:rPr>
        <w:t xml:space="preserve">սահմանվում է`  </w:t>
      </w:r>
      <w:r w:rsidR="003A7CCB" w:rsidRPr="00F75E17">
        <w:rPr>
          <w:rFonts w:ascii="GHEA Grapalat" w:hAnsi="GHEA Grapalat"/>
          <w:sz w:val="20"/>
          <w:szCs w:val="20"/>
          <w:lang w:val="es-ES"/>
        </w:rPr>
        <w:t>Համաձայն հավելված 2</w:t>
      </w:r>
    </w:p>
    <w:p w14:paraId="024C781F" w14:textId="4AC16D48" w:rsidR="00F02279" w:rsidRDefault="00F02279" w:rsidP="003A7CCB">
      <w:pPr>
        <w:tabs>
          <w:tab w:val="left" w:pos="1134"/>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Sylfaen"/>
          <w:sz w:val="20"/>
          <w:szCs w:val="20"/>
          <w:lang w:val="es-ES"/>
        </w:rPr>
        <w:t xml:space="preserve"> </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C48413" w14:textId="77777777" w:rsidR="006008D5" w:rsidRPr="0093002B" w:rsidRDefault="006008D5" w:rsidP="003A7CCB">
      <w:pPr>
        <w:tabs>
          <w:tab w:val="left" w:pos="1134"/>
        </w:tabs>
        <w:ind w:firstLine="720"/>
        <w:jc w:val="both"/>
        <w:rPr>
          <w:rFonts w:ascii="GHEA Grapalat" w:hAnsi="GHEA Grapalat"/>
          <w:sz w:val="20"/>
          <w:szCs w:val="20"/>
          <w:lang w:val="es-ES"/>
        </w:rPr>
      </w:pPr>
    </w:p>
    <w:p w14:paraId="4E172C1B" w14:textId="0E67EC41"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6008D5">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112332FE" w:rsidR="00F02279" w:rsidRPr="0093002B" w:rsidRDefault="00F02279" w:rsidP="006008D5">
      <w:pPr>
        <w:tabs>
          <w:tab w:val="left" w:pos="990"/>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177F853" w14:textId="64B4B2CF"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6008D5">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6BF6A528"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6008D5" w:rsidRPr="0093002B">
        <w:rPr>
          <w:rFonts w:ascii="GHEA Grapalat" w:hAnsi="GHEA Grapalat" w:cs="Sylfaen"/>
          <w:b/>
          <w:sz w:val="20"/>
          <w:szCs w:val="20"/>
          <w:lang w:val="pt-BR"/>
        </w:rPr>
        <w:t>ՊԱՏՎԻՐԱՏՈՒՆ</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ԻՐԱՎՈՒՆՔ</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ՈՒՆԻ</w:t>
      </w:r>
      <w:r w:rsidR="006008D5"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131C522"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39BA76F0" w14:textId="77777777" w:rsidR="006008D5" w:rsidRPr="0093002B" w:rsidRDefault="006008D5" w:rsidP="00F02279">
      <w:pPr>
        <w:tabs>
          <w:tab w:val="left" w:pos="1276"/>
        </w:tabs>
        <w:ind w:firstLine="720"/>
        <w:jc w:val="both"/>
        <w:rPr>
          <w:rFonts w:ascii="GHEA Grapalat" w:hAnsi="GHEA Grapalat" w:cs="Times Armenian"/>
          <w:sz w:val="20"/>
          <w:szCs w:val="20"/>
          <w:lang w:val="es-ES"/>
        </w:rPr>
      </w:pPr>
    </w:p>
    <w:p w14:paraId="0FD71D20" w14:textId="69143C23"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6008D5">
        <w:rPr>
          <w:rFonts w:ascii="GHEA Grapalat" w:hAnsi="GHEA Grapalat"/>
          <w:b/>
          <w:sz w:val="20"/>
          <w:szCs w:val="20"/>
          <w:lang w:val="es-ES"/>
        </w:rPr>
        <w:t xml:space="preserve">  </w:t>
      </w:r>
      <w:r w:rsidR="006008D5" w:rsidRPr="0093002B">
        <w:rPr>
          <w:rFonts w:ascii="GHEA Grapalat" w:hAnsi="GHEA Grapalat" w:cs="Sylfaen"/>
          <w:b/>
          <w:sz w:val="20"/>
          <w:szCs w:val="20"/>
          <w:lang w:val="pt-BR"/>
        </w:rPr>
        <w:t>ՊԱՏՎԻՐԱՏՈՒՆ</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ՊԱՐՏԱՎՈՐ</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Է</w:t>
      </w:r>
      <w:r w:rsidR="006008D5"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77777777"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564B838F" w14:textId="77777777" w:rsidR="006008D5" w:rsidRPr="0093002B" w:rsidRDefault="006008D5" w:rsidP="00F02279">
      <w:pPr>
        <w:tabs>
          <w:tab w:val="left" w:pos="1276"/>
        </w:tabs>
        <w:ind w:firstLine="720"/>
        <w:jc w:val="both"/>
        <w:rPr>
          <w:rFonts w:ascii="GHEA Grapalat" w:hAnsi="GHEA Grapalat" w:cs="Times Armenian"/>
          <w:sz w:val="20"/>
          <w:szCs w:val="20"/>
          <w:lang w:val="es-ES"/>
        </w:rPr>
      </w:pPr>
    </w:p>
    <w:p w14:paraId="24938488" w14:textId="3A2FFA2D"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6008D5">
        <w:rPr>
          <w:rFonts w:ascii="GHEA Grapalat" w:hAnsi="GHEA Grapalat"/>
          <w:b/>
          <w:sz w:val="20"/>
          <w:szCs w:val="20"/>
          <w:lang w:val="es-ES"/>
        </w:rPr>
        <w:t xml:space="preserve">  </w:t>
      </w:r>
      <w:r w:rsidR="006008D5" w:rsidRPr="0093002B">
        <w:rPr>
          <w:rFonts w:ascii="GHEA Grapalat" w:hAnsi="GHEA Grapalat" w:cs="Sylfaen"/>
          <w:b/>
          <w:sz w:val="20"/>
          <w:szCs w:val="20"/>
          <w:lang w:val="pt-BR"/>
        </w:rPr>
        <w:t>ԿԱՊԱԼԱՌՈՒՆ</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ԻՐԱՎՈՒՆՔ</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ՈՒՆԻ</w:t>
      </w:r>
      <w:r w:rsidR="006008D5"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7745300B" w14:textId="77777777" w:rsidR="006008D5" w:rsidRPr="0093002B" w:rsidRDefault="006008D5" w:rsidP="00F02279">
      <w:pPr>
        <w:tabs>
          <w:tab w:val="left" w:pos="1276"/>
        </w:tabs>
        <w:ind w:firstLine="720"/>
        <w:jc w:val="both"/>
        <w:rPr>
          <w:rFonts w:ascii="GHEA Grapalat" w:hAnsi="GHEA Grapalat" w:cs="Times Armenian"/>
          <w:sz w:val="20"/>
          <w:szCs w:val="20"/>
          <w:lang w:val="es-ES"/>
        </w:rPr>
      </w:pPr>
    </w:p>
    <w:p w14:paraId="1A429C92" w14:textId="005C54E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6008D5">
        <w:rPr>
          <w:rFonts w:ascii="GHEA Grapalat" w:hAnsi="GHEA Grapalat"/>
          <w:b/>
          <w:sz w:val="20"/>
          <w:szCs w:val="20"/>
          <w:lang w:val="es-ES"/>
        </w:rPr>
        <w:t xml:space="preserve">  </w:t>
      </w:r>
      <w:r w:rsidR="006008D5" w:rsidRPr="0093002B">
        <w:rPr>
          <w:rFonts w:ascii="GHEA Grapalat" w:hAnsi="GHEA Grapalat" w:cs="Sylfaen"/>
          <w:b/>
          <w:sz w:val="20"/>
          <w:szCs w:val="20"/>
          <w:lang w:val="pt-BR"/>
        </w:rPr>
        <w:t>ԿԱՊԱԼԱՌՈՒՆ</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ՊԱՐՏԱՎՈՐ</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Է</w:t>
      </w:r>
      <w:r w:rsidR="006008D5"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285B9F" w14:textId="6DC9317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Pr="0093002B">
        <w:rPr>
          <w:rFonts w:ascii="GHEA Grapalat" w:hAnsi="GHEA Grapalat" w:cs="Sylfaen"/>
          <w:sz w:val="20"/>
          <w:szCs w:val="20"/>
          <w:lang w:val="pt-BR"/>
        </w:rPr>
        <w:t>(</w:t>
      </w:r>
      <w:r w:rsidR="00E6777B" w:rsidRPr="0093002B">
        <w:rPr>
          <w:rFonts w:ascii="GHEA Grapalat" w:hAnsi="GHEA Grapalat" w:cs="Sylfaen"/>
          <w:sz w:val="20"/>
          <w:szCs w:val="20"/>
          <w:lang w:val="pt-BR"/>
        </w:rPr>
        <w:t>էլեկտրամատակարարման</w:t>
      </w:r>
      <w:r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Pr="0093002B">
        <w:rPr>
          <w:rFonts w:ascii="GHEA Grapalat" w:hAnsi="GHEA Grapalat" w:cs="Sylfaen"/>
          <w:sz w:val="20"/>
          <w:szCs w:val="20"/>
          <w:lang w:val="pt-BR"/>
        </w:rPr>
        <w:t>և այլն) անհատական փորձարկում, մասնակցել սարքավորման համալիր փորձարկմանը։</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D9DC1B1"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հաշված</w:t>
      </w:r>
      <w:r w:rsidR="00967ED0" w:rsidRPr="00C7042B">
        <w:rPr>
          <w:rFonts w:ascii="GHEA Grapalat" w:hAnsi="GHEA Grapalat" w:cs="Sylfaen"/>
          <w:sz w:val="20"/>
          <w:szCs w:val="20"/>
          <w:lang w:val="es-ES"/>
        </w:rPr>
        <w:t xml:space="preserve"> </w:t>
      </w:r>
      <w:r w:rsidR="00967ED0" w:rsidRPr="00C7042B">
        <w:rPr>
          <w:rFonts w:ascii="GHEA Grapalat" w:hAnsi="GHEA Grapalat" w:cs="Sylfaen"/>
          <w:sz w:val="20"/>
          <w:szCs w:val="20"/>
          <w:lang w:val="hy-AM"/>
        </w:rPr>
        <w:t xml:space="preserve">առնվազն </w:t>
      </w:r>
      <w:r w:rsidR="00967ED0" w:rsidRPr="004C58C1">
        <w:rPr>
          <w:rFonts w:ascii="GHEA Grapalat" w:hAnsi="GHEA Grapalat" w:cs="Sylfaen"/>
          <w:b/>
          <w:bCs/>
          <w:sz w:val="20"/>
          <w:szCs w:val="20"/>
          <w:lang w:val="hy-AM"/>
        </w:rPr>
        <w:t>365</w:t>
      </w:r>
      <w:r w:rsidR="00967ED0" w:rsidRPr="00C7042B">
        <w:rPr>
          <w:rFonts w:ascii="GHEA Grapalat" w:hAnsi="GHEA Grapalat" w:cs="Sylfaen"/>
          <w:sz w:val="20"/>
          <w:szCs w:val="20"/>
          <w:lang w:val="hy-AM"/>
        </w:rPr>
        <w:t xml:space="preserve">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 xml:space="preserve">թերություններ, ապա </w:t>
      </w:r>
      <w:r w:rsidRPr="0093002B">
        <w:rPr>
          <w:rFonts w:ascii="GHEA Grapalat" w:hAnsi="GHEA Grapalat" w:cs="Sylfaen"/>
          <w:sz w:val="20"/>
          <w:szCs w:val="20"/>
          <w:lang w:val="hy-AM"/>
        </w:rPr>
        <w:lastRenderedPageBreak/>
        <w:t>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7"/>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2D1F509C"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18"/>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77777777"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3911454B"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4C58C1">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47496753"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00EF7C37">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344ACE88"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w:t>
      </w:r>
      <w:r w:rsidR="00FD698B">
        <w:rPr>
          <w:rFonts w:ascii="GHEA Grapalat" w:hAnsi="GHEA Grapalat" w:cs="Sylfaen"/>
          <w:sz w:val="20"/>
          <w:szCs w:val="20"/>
          <w:lang w:val="hy-AM"/>
        </w:rPr>
        <w:t xml:space="preserve"> </w:t>
      </w:r>
      <w:r w:rsidR="00EF7C37">
        <w:rPr>
          <w:rFonts w:ascii="GHEA Grapalat" w:hAnsi="GHEA Grapalat" w:cs="Sylfaen"/>
          <w:sz w:val="20"/>
          <w:szCs w:val="20"/>
          <w:lang w:val="hy-AM"/>
        </w:rPr>
        <w:t xml:space="preserve">    </w:t>
      </w:r>
      <w:r w:rsidRPr="0093002B">
        <w:rPr>
          <w:rFonts w:ascii="GHEA Grapalat" w:hAnsi="GHEA Grapalat" w:cs="Sylfaen"/>
          <w:sz w:val="20"/>
          <w:szCs w:val="20"/>
          <w:lang w:val="hy-AM"/>
        </w:rPr>
        <w:t>5.3</w:t>
      </w:r>
      <w:r w:rsidRPr="0093002B">
        <w:rPr>
          <w:rFonts w:ascii="GHEA Grapalat" w:hAnsi="GHEA Grapalat" w:cs="Sylfaen"/>
          <w:sz w:val="20"/>
          <w:szCs w:val="20"/>
          <w:lang w:val="hy-AM"/>
        </w:rPr>
        <w:tab/>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1318476D"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4C58C1">
        <w:rPr>
          <w:rFonts w:ascii="GHEA Grapalat" w:hAnsi="GHEA Grapalat" w:cs="Sylfaen"/>
          <w:sz w:val="20"/>
          <w:szCs w:val="20"/>
          <w:lang w:val="hy-AM"/>
        </w:rPr>
        <w:t>30</w:t>
      </w:r>
      <w:r w:rsidR="003A7CCB">
        <w:rPr>
          <w:rFonts w:ascii="GHEA Grapalat" w:hAnsi="GHEA Grapalat" w:cs="Sylfaen"/>
          <w:sz w:val="20"/>
          <w:szCs w:val="20"/>
          <w:lang w:val="hy-AM"/>
        </w:rPr>
        <w:t>-</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19"/>
      </w:r>
    </w:p>
    <w:p w14:paraId="56F428F3" w14:textId="211C85E0" w:rsidR="00EC60BB" w:rsidRPr="002A182C" w:rsidRDefault="00EF7C37" w:rsidP="00EC60BB">
      <w:pPr>
        <w:tabs>
          <w:tab w:val="left" w:pos="1276"/>
        </w:tabs>
        <w:ind w:firstLine="360"/>
        <w:jc w:val="both"/>
        <w:rPr>
          <w:rFonts w:ascii="GHEA Grapalat" w:hAnsi="GHEA Grapalat" w:cs="Sylfaen"/>
          <w:b/>
          <w:bCs/>
          <w:sz w:val="20"/>
          <w:szCs w:val="20"/>
          <w:lang w:val="hy-AM"/>
        </w:rPr>
      </w:pPr>
      <w:r>
        <w:rPr>
          <w:rFonts w:ascii="GHEA Grapalat" w:hAnsi="GHEA Grapalat" w:cs="Sylfaen"/>
          <w:b/>
          <w:bCs/>
          <w:sz w:val="20"/>
          <w:szCs w:val="20"/>
          <w:lang w:val="hy-AM"/>
        </w:rPr>
        <w:t xml:space="preserve">      </w:t>
      </w:r>
      <w:r w:rsidR="00EC60BB"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4356595F"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p w14:paraId="7A9CC2D6" w14:textId="77777777" w:rsidR="00C845E5" w:rsidRDefault="00C845E5" w:rsidP="00EC60BB">
      <w:pPr>
        <w:tabs>
          <w:tab w:val="left" w:pos="1276"/>
        </w:tabs>
        <w:ind w:firstLine="360"/>
        <w:jc w:val="both"/>
        <w:rPr>
          <w:rFonts w:ascii="GHEA Grapalat" w:hAnsi="GHEA Grapalat" w:cs="Sylfaen"/>
          <w:b/>
          <w:bCs/>
          <w:sz w:val="20"/>
          <w:szCs w:val="20"/>
          <w:lang w:val="hy-AM"/>
        </w:rPr>
      </w:pPr>
    </w:p>
    <w:p w14:paraId="7B957D65" w14:textId="19A42E2B" w:rsidR="00F02279" w:rsidRPr="0093002B" w:rsidRDefault="004C58C1" w:rsidP="00EC60BB">
      <w:pPr>
        <w:ind w:firstLine="270"/>
        <w:jc w:val="both"/>
        <w:rPr>
          <w:rFonts w:ascii="GHEA Grapalat" w:hAnsi="GHEA Grapalat"/>
          <w:b/>
          <w:sz w:val="20"/>
          <w:szCs w:val="20"/>
          <w:lang w:val="hy-AM"/>
        </w:rPr>
      </w:pPr>
      <w:r>
        <w:rPr>
          <w:rFonts w:ascii="GHEA Grapalat" w:hAnsi="GHEA Grapalat"/>
          <w:b/>
          <w:sz w:val="20"/>
          <w:szCs w:val="20"/>
          <w:lang w:val="hy-AM"/>
        </w:rPr>
        <w:t xml:space="preserve">       </w:t>
      </w:r>
      <w:r w:rsidR="00F02279" w:rsidRPr="0093002B">
        <w:rPr>
          <w:rFonts w:ascii="GHEA Grapalat" w:hAnsi="GHEA Grapalat"/>
          <w:b/>
          <w:sz w:val="20"/>
          <w:szCs w:val="20"/>
          <w:lang w:val="hy-AM"/>
        </w:rPr>
        <w:t xml:space="preserve">6. </w:t>
      </w:r>
      <w:r>
        <w:rPr>
          <w:rFonts w:ascii="GHEA Grapalat" w:hAnsi="GHEA Grapalat"/>
          <w:b/>
          <w:sz w:val="20"/>
          <w:szCs w:val="20"/>
          <w:lang w:val="hy-AM"/>
        </w:rPr>
        <w:t xml:space="preserve">  </w:t>
      </w:r>
      <w:r w:rsidR="00F02279" w:rsidRPr="0093002B">
        <w:rPr>
          <w:rFonts w:ascii="GHEA Grapalat" w:hAnsi="GHEA Grapalat" w:cs="Sylfaen"/>
          <w:b/>
          <w:sz w:val="20"/>
          <w:szCs w:val="20"/>
          <w:lang w:val="hy-AM"/>
        </w:rPr>
        <w:t>ԿՈՂՄԵՐԻ</w:t>
      </w:r>
      <w:r w:rsidR="00F02279" w:rsidRPr="0093002B">
        <w:rPr>
          <w:rFonts w:ascii="GHEA Grapalat" w:hAnsi="GHEA Grapalat" w:cs="Times Armenian"/>
          <w:b/>
          <w:sz w:val="20"/>
          <w:szCs w:val="20"/>
          <w:lang w:val="hy-AM"/>
        </w:rPr>
        <w:t xml:space="preserve"> </w:t>
      </w:r>
      <w:r w:rsidR="00F02279" w:rsidRPr="0093002B">
        <w:rPr>
          <w:rFonts w:ascii="GHEA Grapalat" w:hAnsi="GHEA Grapalat" w:cs="Sylfaen"/>
          <w:b/>
          <w:sz w:val="20"/>
          <w:szCs w:val="20"/>
          <w:lang w:val="hy-AM"/>
        </w:rPr>
        <w:t>ՊԱՏԱՍԽԱՆԱՏՎՈՒԹՅՈՒՆԸ</w:t>
      </w:r>
    </w:p>
    <w:p w14:paraId="30F8903E" w14:textId="77777777" w:rsidR="00F02279" w:rsidRPr="0093002B" w:rsidRDefault="00F02279" w:rsidP="004C58C1">
      <w:pPr>
        <w:tabs>
          <w:tab w:val="left" w:pos="1080"/>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2C07820B"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lastRenderedPageBreak/>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7B6AF5" w:rsidRPr="0093002B">
        <w:rPr>
          <w:rFonts w:ascii="GHEA Grapalat" w:hAnsi="GHEA Grapalat" w:cs="Arial"/>
          <w:sz w:val="20"/>
          <w:szCs w:val="20"/>
          <w:lang w:val="hy-AM"/>
        </w:rPr>
        <w:t>0,05 (</w:t>
      </w:r>
      <w:r w:rsidR="007B6AF5" w:rsidRPr="0093002B">
        <w:rPr>
          <w:rFonts w:ascii="GHEA Grapalat" w:hAnsi="GHEA Grapalat" w:cs="Sylfaen"/>
          <w:sz w:val="20"/>
          <w:szCs w:val="20"/>
          <w:lang w:val="hy-AM"/>
        </w:rPr>
        <w:t>զրո</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ամբողջ</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հինգ</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հարյուրերորդական</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տոկոսի</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739F48D9"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7B6AF5" w:rsidRPr="0093002B">
        <w:rPr>
          <w:rFonts w:ascii="GHEA Grapalat" w:hAnsi="GHEA Grapalat" w:cs="Arial"/>
          <w:sz w:val="20"/>
          <w:szCs w:val="20"/>
          <w:lang w:val="hy-AM"/>
        </w:rPr>
        <w:t>0,5 (</w:t>
      </w:r>
      <w:r w:rsidR="007B6AF5" w:rsidRPr="0093002B">
        <w:rPr>
          <w:rFonts w:ascii="GHEA Grapalat" w:hAnsi="GHEA Grapalat" w:cs="Sylfaen"/>
          <w:sz w:val="20"/>
          <w:szCs w:val="20"/>
          <w:lang w:val="hy-AM"/>
        </w:rPr>
        <w:t>զրո</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ամբողջ</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հինգ</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տասնորդական</w:t>
      </w:r>
      <w:r w:rsidR="007B6AF5" w:rsidRPr="0093002B">
        <w:rPr>
          <w:rFonts w:ascii="GHEA Grapalat" w:hAnsi="GHEA Grapalat" w:cs="Arial"/>
          <w:sz w:val="20"/>
          <w:szCs w:val="20"/>
          <w:lang w:val="hy-AM"/>
        </w:rPr>
        <w:t>)</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FootnoteReference"/>
          <w:rFonts w:ascii="GHEA Grapalat" w:hAnsi="GHEA Grapalat" w:cs="Sylfaen"/>
          <w:sz w:val="20"/>
          <w:szCs w:val="20"/>
          <w:lang w:val="hy-AM"/>
        </w:rPr>
        <w:footnoteReference w:id="20"/>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6E3748E4" w:rsidR="00CA24B0" w:rsidRDefault="00183304" w:rsidP="00CA24B0">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993BA8"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1"/>
      </w:r>
      <w:r w:rsidR="00CA24B0" w:rsidRPr="0093002B">
        <w:rPr>
          <w:rFonts w:ascii="GHEA Grapalat" w:hAnsi="GHEA Grapalat"/>
          <w:lang w:val="hy-AM"/>
        </w:rPr>
        <w:t>.</w:t>
      </w:r>
    </w:p>
    <w:p w14:paraId="7B41EA94" w14:textId="77777777" w:rsidR="008E3AF5" w:rsidRPr="0093002B" w:rsidRDefault="008E3AF5" w:rsidP="00CA24B0">
      <w:pPr>
        <w:pStyle w:val="NormalWeb"/>
        <w:shd w:val="clear" w:color="auto" w:fill="FFFFFF"/>
        <w:spacing w:before="0" w:beforeAutospacing="0" w:after="0" w:afterAutospacing="0"/>
        <w:ind w:firstLine="375"/>
        <w:jc w:val="both"/>
        <w:rPr>
          <w:rFonts w:ascii="GHEA Grapalat" w:hAnsi="GHEA Grapalat"/>
          <w:lang w:val="hy-AM"/>
        </w:rPr>
      </w:pPr>
    </w:p>
    <w:tbl>
      <w:tblPr>
        <w:tblStyle w:val="TableGrid"/>
        <w:tblW w:w="10568" w:type="dxa"/>
        <w:jc w:val="center"/>
        <w:tblLook w:val="04A0" w:firstRow="1" w:lastRow="0" w:firstColumn="1" w:lastColumn="0" w:noHBand="0" w:noVBand="1"/>
      </w:tblPr>
      <w:tblGrid>
        <w:gridCol w:w="709"/>
        <w:gridCol w:w="6036"/>
        <w:gridCol w:w="3823"/>
      </w:tblGrid>
      <w:tr w:rsidR="00763996" w14:paraId="206ADA3E"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C5D30"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rPr>
              <w:t>N</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9FB554"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Խախտումը</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FC4EE1"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763996" w14:paraId="1B722AD9"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434175"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1</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33038A" w14:textId="77777777" w:rsidR="00763996" w:rsidRDefault="00763996" w:rsidP="00E301FE">
            <w:pPr>
              <w:pStyle w:val="NormalWeb"/>
              <w:jc w:val="both"/>
              <w:rPr>
                <w:rFonts w:ascii="GHEA Grapalat" w:hAnsi="GHEA Grapalat" w:cs="Sylfaen"/>
                <w:sz w:val="20"/>
                <w:szCs w:val="20"/>
                <w:lang w:val="hy-AM"/>
              </w:rPr>
            </w:pPr>
            <w:r>
              <w:rPr>
                <w:rFonts w:ascii="GHEA Grapalat" w:hAnsi="GHEA Grapalat" w:cs="Sylfaen"/>
                <w:sz w:val="20"/>
                <w:szCs w:val="20"/>
                <w:lang w:val="hy-AM"/>
              </w:rPr>
              <w:t>Շինարարական հրապարակի պատշաճ կազմակերպումը, կահավորումը չկատարել</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1B9D67"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763996" w14:paraId="21BFFEAC"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E283AE"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2</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E255B5"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Տեխնիկական անվտանգության նորմերի չպահապնելը</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ED862"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763996" w14:paraId="780AD25F"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9C282"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3</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7CDA4"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 xml:space="preserve">Սանիտարահիգենիկ և բնապահպանական նորմերի չպահապնելը  </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8F34F"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763996" w14:paraId="06370BAB"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357AF4"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4</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BAB788"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1FD4E4"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bl>
    <w:p w14:paraId="290455D1" w14:textId="77777777" w:rsidR="007C26B7" w:rsidRDefault="007C26B7" w:rsidP="00F02279">
      <w:pPr>
        <w:tabs>
          <w:tab w:val="left" w:pos="1276"/>
        </w:tabs>
        <w:ind w:firstLine="720"/>
        <w:jc w:val="both"/>
        <w:rPr>
          <w:rFonts w:ascii="GHEA Grapalat" w:hAnsi="GHEA Grapalat"/>
          <w:sz w:val="20"/>
          <w:szCs w:val="20"/>
          <w:lang w:val="hy-AM"/>
        </w:rPr>
      </w:pPr>
    </w:p>
    <w:p w14:paraId="62A3A3F3" w14:textId="2EC07990"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lastRenderedPageBreak/>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5CDA27EC" w:rsidR="00F02279" w:rsidRPr="0093002B" w:rsidRDefault="008E3AF5" w:rsidP="008E3AF5">
      <w:pPr>
        <w:tabs>
          <w:tab w:val="left" w:pos="1276"/>
        </w:tabs>
        <w:jc w:val="both"/>
        <w:rPr>
          <w:rFonts w:ascii="GHEA Grapalat" w:hAnsi="GHEA Grapalat" w:cs="Times Armenian"/>
          <w:sz w:val="20"/>
          <w:szCs w:val="20"/>
          <w:lang w:val="hy-AM"/>
        </w:rPr>
      </w:pPr>
      <w:r>
        <w:rPr>
          <w:rFonts w:ascii="GHEA Grapalat" w:hAnsi="GHEA Grapalat"/>
          <w:sz w:val="20"/>
          <w:szCs w:val="20"/>
          <w:lang w:val="hy-AM"/>
        </w:rPr>
        <w:t xml:space="preserve">          </w:t>
      </w:r>
      <w:r w:rsidR="00F02279" w:rsidRPr="0093002B">
        <w:rPr>
          <w:rFonts w:ascii="GHEA Grapalat" w:hAnsi="GHEA Grapalat"/>
          <w:sz w:val="20"/>
          <w:szCs w:val="20"/>
          <w:lang w:val="hy-AM"/>
        </w:rPr>
        <w:t>8.5</w:t>
      </w:r>
      <w:r w:rsidR="00F02279" w:rsidRPr="0093002B">
        <w:rPr>
          <w:rFonts w:ascii="GHEA Grapalat" w:hAnsi="GHEA Grapalat"/>
          <w:sz w:val="20"/>
          <w:szCs w:val="20"/>
          <w:lang w:val="hy-AM"/>
        </w:rPr>
        <w:tab/>
        <w:t>Պ</w:t>
      </w:r>
      <w:r w:rsidR="00F02279" w:rsidRPr="0093002B">
        <w:rPr>
          <w:rFonts w:ascii="GHEA Grapalat" w:hAnsi="GHEA Grapalat" w:cs="Sylfaen"/>
          <w:sz w:val="20"/>
          <w:szCs w:val="20"/>
          <w:lang w:val="hy-AM"/>
        </w:rPr>
        <w:t>այմանագրում</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փոփոխություններ</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և</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լրացումներ</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կարող</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են</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կատարվել</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միայն</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Կողմերի</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փոխադարձ</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համաձայնությամբ</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համաձայնագիր</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կնքելու</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միջոցով</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որը</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կհանդիսանա</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պայմանագրի</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անբաժանելի</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մասը</w:t>
      </w:r>
      <w:r w:rsidR="00F02279" w:rsidRPr="0093002B">
        <w:rPr>
          <w:rFonts w:ascii="GHEA Grapalat" w:hAnsi="GHEA Grapalat" w:cs="Tahoma"/>
          <w:sz w:val="20"/>
          <w:szCs w:val="20"/>
          <w:lang w:val="hy-AM"/>
        </w:rPr>
        <w:t>։</w:t>
      </w:r>
      <w:r w:rsidR="00F02279"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260CA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07E00" w:rsidRPr="0093002B">
        <w:rPr>
          <w:rStyle w:val="FootnoteReference"/>
          <w:rFonts w:ascii="GHEA Grapalat" w:hAnsi="GHEA Grapalat" w:cs="Sylfaen"/>
          <w:sz w:val="20"/>
          <w:szCs w:val="20"/>
          <w:lang w:val="hy-AM"/>
        </w:rPr>
        <w:footnoteReference w:id="22"/>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3"/>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lastRenderedPageBreak/>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93002B"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53F76B54"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8.13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N 4.1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1914222D" w14:textId="3940288B" w:rsidR="001E0CEE" w:rsidRPr="008E3AF5" w:rsidRDefault="001E0CEE" w:rsidP="001E0CEE">
      <w:pPr>
        <w:ind w:firstLine="708"/>
        <w:jc w:val="both"/>
        <w:rPr>
          <w:rFonts w:ascii="GHEA Grapalat" w:hAnsi="GHEA Grapalat" w:cs="Sylfaen"/>
          <w:sz w:val="20"/>
          <w:szCs w:val="20"/>
          <w:lang w:val="hy-AM"/>
        </w:rPr>
      </w:pPr>
      <w:r w:rsidRPr="00FB1EC7">
        <w:rPr>
          <w:rFonts w:ascii="GHEA Grapalat" w:hAnsi="GHEA Grapalat" w:cs="Sylfaen"/>
          <w:sz w:val="20"/>
          <w:szCs w:val="20"/>
          <w:lang w:val="hy-AM"/>
        </w:rPr>
        <w:t xml:space="preserve">8.14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sidR="008C6862" w:rsidRPr="008E3AF5">
        <w:rPr>
          <w:rFonts w:ascii="GHEA Grapalat" w:hAnsi="GHEA Grapalat" w:cs="Sylfaen"/>
          <w:sz w:val="20"/>
          <w:szCs w:val="20"/>
          <w:lang w:val="hy-AM"/>
        </w:rPr>
        <w:t>Երևան</w:t>
      </w:r>
      <w:r w:rsidR="008E3AF5" w:rsidRPr="008E3AF5">
        <w:rPr>
          <w:rFonts w:ascii="GHEA Grapalat" w:hAnsi="GHEA Grapalat" w:cs="Sylfaen"/>
          <w:sz w:val="20"/>
          <w:szCs w:val="20"/>
          <w:lang w:val="hy-AM"/>
        </w:rPr>
        <w:t>ի</w:t>
      </w:r>
      <w:r w:rsidR="008C6862" w:rsidRPr="008E3AF5">
        <w:rPr>
          <w:rFonts w:ascii="GHEA Grapalat" w:hAnsi="GHEA Grapalat" w:cs="Sylfaen"/>
          <w:sz w:val="20"/>
          <w:szCs w:val="20"/>
          <w:lang w:val="hy-AM"/>
        </w:rPr>
        <w:t xml:space="preserve"> քաղաք</w:t>
      </w:r>
      <w:r w:rsidR="008E3AF5" w:rsidRPr="008E3AF5">
        <w:rPr>
          <w:rFonts w:ascii="GHEA Grapalat" w:hAnsi="GHEA Grapalat" w:cs="Sylfaen"/>
          <w:sz w:val="20"/>
          <w:szCs w:val="20"/>
          <w:lang w:val="hy-AM"/>
        </w:rPr>
        <w:t>ապետարանի</w:t>
      </w:r>
      <w:r w:rsidR="008C6862" w:rsidRPr="008E3AF5">
        <w:rPr>
          <w:rFonts w:ascii="GHEA Grapalat" w:hAnsi="GHEA Grapalat" w:cs="Sylfaen"/>
          <w:sz w:val="20"/>
          <w:szCs w:val="20"/>
          <w:lang w:val="hy-AM"/>
        </w:rPr>
        <w:t xml:space="preserve"> </w:t>
      </w:r>
      <w:r w:rsidRPr="008E3AF5">
        <w:rPr>
          <w:rFonts w:ascii="GHEA Grapalat" w:hAnsi="GHEA Grapalat" w:cs="Sylfaen"/>
          <w:sz w:val="20"/>
          <w:szCs w:val="20"/>
          <w:lang w:val="hy-AM"/>
        </w:rPr>
        <w:t>աշխատակազմ</w:t>
      </w:r>
      <w:r w:rsidR="008E3AF5" w:rsidRPr="008E3AF5">
        <w:rPr>
          <w:rFonts w:ascii="GHEA Grapalat" w:hAnsi="GHEA Grapalat" w:cs="Sylfaen"/>
          <w:sz w:val="20"/>
          <w:szCs w:val="20"/>
          <w:lang w:val="hy-AM"/>
        </w:rPr>
        <w:t>ի շինարարության և բարեկարգման վարչությունը</w:t>
      </w:r>
      <w:r w:rsidRPr="008E3AF5">
        <w:rPr>
          <w:rFonts w:ascii="GHEA Grapalat" w:hAnsi="GHEA Grapalat" w:cs="Sylfaen"/>
          <w:sz w:val="20"/>
          <w:szCs w:val="20"/>
          <w:lang w:val="hy-AM"/>
        </w:rPr>
        <w:t>:</w:t>
      </w:r>
    </w:p>
    <w:p w14:paraId="52BE2BC0" w14:textId="77777777" w:rsidR="00F02279" w:rsidRPr="0093002B" w:rsidRDefault="00F02279" w:rsidP="00F02279">
      <w:pPr>
        <w:tabs>
          <w:tab w:val="left" w:pos="1276"/>
        </w:tabs>
        <w:ind w:firstLine="720"/>
        <w:jc w:val="both"/>
        <w:rPr>
          <w:rFonts w:ascii="GHEA Grapalat" w:hAnsi="GHEA Grapalat" w:cs="Sylfaen"/>
          <w:i/>
          <w:sz w:val="22"/>
          <w:szCs w:val="22"/>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5220CFD" w14:textId="77777777" w:rsidR="00F02279" w:rsidRPr="0093002B" w:rsidRDefault="00F02279" w:rsidP="00F02279">
      <w:pPr>
        <w:ind w:firstLine="709"/>
        <w:jc w:val="both"/>
        <w:rPr>
          <w:rFonts w:ascii="GHEA Grapalat" w:hAnsi="GHEA Grapalat" w:cs="Sylfaen"/>
          <w:b/>
          <w:lang w:val="hy-AM"/>
        </w:rPr>
      </w:pP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871C9A">
          <w:footnotePr>
            <w:pos w:val="beneathText"/>
          </w:footnotePr>
          <w:pgSz w:w="11906" w:h="16838" w:code="9"/>
          <w:pgMar w:top="533" w:right="707" w:bottom="720" w:left="663" w:header="561" w:footer="561" w:gutter="0"/>
          <w:cols w:space="720"/>
        </w:sectPr>
      </w:pPr>
    </w:p>
    <w:p w14:paraId="2A64F3EF" w14:textId="77777777"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9488C5F" w14:textId="77777777" w:rsidR="001E0CEE" w:rsidRPr="00FB1EC7" w:rsidRDefault="001E0CEE" w:rsidP="001E0CEE">
      <w:pPr>
        <w:jc w:val="center"/>
        <w:rPr>
          <w:rFonts w:ascii="GHEA Grapalat" w:hAnsi="GHEA Grapalat" w:cs="Sylfaen"/>
          <w:b/>
          <w:lang w:val="hy-AM"/>
        </w:rPr>
      </w:pPr>
    </w:p>
    <w:p w14:paraId="081881F8" w14:textId="77777777" w:rsidR="00363377" w:rsidRPr="00636701" w:rsidRDefault="00363377" w:rsidP="00024FD9">
      <w:pPr>
        <w:jc w:val="right"/>
        <w:rPr>
          <w:rFonts w:ascii="GHEA Grapalat" w:hAnsi="GHEA Grapalat"/>
          <w:bCs/>
          <w:sz w:val="16"/>
          <w:szCs w:val="16"/>
          <w:lang w:val="hy-AM"/>
        </w:rPr>
      </w:pPr>
    </w:p>
    <w:p w14:paraId="1773A317" w14:textId="77777777" w:rsidR="00363377" w:rsidRPr="00636701" w:rsidRDefault="00363377" w:rsidP="00024FD9">
      <w:pPr>
        <w:jc w:val="right"/>
        <w:rPr>
          <w:rFonts w:ascii="GHEA Grapalat" w:hAnsi="GHEA Grapalat"/>
          <w:bCs/>
          <w:sz w:val="16"/>
          <w:szCs w:val="16"/>
          <w:lang w:val="hy-AM"/>
        </w:rPr>
      </w:pPr>
    </w:p>
    <w:p w14:paraId="2C62A06C" w14:textId="77777777" w:rsidR="00C712BC" w:rsidRPr="007A1E94" w:rsidRDefault="00C712BC" w:rsidP="001E0CEE">
      <w:pPr>
        <w:jc w:val="center"/>
        <w:rPr>
          <w:rFonts w:ascii="GHEA Grapalat" w:hAnsi="GHEA Grapalat"/>
          <w:b/>
          <w:lang w:val="hy-AM"/>
        </w:rPr>
      </w:pPr>
    </w:p>
    <w:p w14:paraId="0230AB7D" w14:textId="1A904FC1" w:rsidR="001E0CEE" w:rsidRDefault="001E0CEE" w:rsidP="001E0CEE">
      <w:pPr>
        <w:jc w:val="center"/>
        <w:rPr>
          <w:rFonts w:ascii="GHEA Grapalat" w:hAnsi="GHEA Grapalat" w:cs="Sylfaen"/>
          <w:b/>
          <w:lang w:val="hy-AM"/>
        </w:rPr>
      </w:pPr>
      <w:bookmarkStart w:id="16" w:name="_Hlk166511354"/>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23FC1ED2" w14:textId="77777777" w:rsidR="00135C94" w:rsidRPr="00C712BC" w:rsidRDefault="008E3AF5" w:rsidP="00135C94">
      <w:pPr>
        <w:jc w:val="center"/>
        <w:rPr>
          <w:rFonts w:ascii="GHEA Grapalat" w:hAnsi="GHEA Grapalat"/>
          <w:b/>
          <w:sz w:val="20"/>
          <w:szCs w:val="20"/>
          <w:lang w:val="hy-AM"/>
        </w:rPr>
      </w:pPr>
      <w:r>
        <w:rPr>
          <w:rFonts w:ascii="GHEA Grapalat" w:hAnsi="GHEA Grapalat"/>
          <w:iCs/>
          <w:sz w:val="20"/>
          <w:lang w:val="af-ZA"/>
        </w:rPr>
        <w:t xml:space="preserve">                    </w:t>
      </w:r>
      <w:r w:rsidR="00135C94" w:rsidRPr="00DB7DAA">
        <w:rPr>
          <w:rFonts w:ascii="GHEA Grapalat" w:hAnsi="GHEA Grapalat"/>
          <w:sz w:val="20"/>
          <w:szCs w:val="20"/>
          <w:lang w:val="af-ZA"/>
        </w:rPr>
        <w:t>Երևան քաղաքի Հանրապետության հրապարակի և Վ. Սարգսյան փողոցների միջին նորոգման աշխատանքներ</w:t>
      </w:r>
      <w:r w:rsidR="00135C94">
        <w:rPr>
          <w:rFonts w:ascii="GHEA Grapalat" w:hAnsi="GHEA Grapalat"/>
          <w:sz w:val="20"/>
          <w:szCs w:val="20"/>
          <w:lang w:val="af-ZA"/>
        </w:rPr>
        <w:t>ի</w:t>
      </w:r>
    </w:p>
    <w:p w14:paraId="0772C6C6" w14:textId="1A3723FA" w:rsidR="001E0CEE" w:rsidRPr="00135C94" w:rsidRDefault="001E0CEE" w:rsidP="008E3AF5">
      <w:pPr>
        <w:ind w:firstLine="567"/>
        <w:rPr>
          <w:rFonts w:ascii="GHEA Grapalat" w:hAnsi="GHEA Grapalat"/>
          <w:i/>
          <w:lang w:val="hy-AM"/>
        </w:rPr>
      </w:pPr>
    </w:p>
    <w:tbl>
      <w:tblPr>
        <w:tblW w:w="9891" w:type="dxa"/>
        <w:tblInd w:w="108" w:type="dxa"/>
        <w:tblLook w:val="04A0" w:firstRow="1" w:lastRow="0" w:firstColumn="1" w:lastColumn="0" w:noHBand="0" w:noVBand="1"/>
      </w:tblPr>
      <w:tblGrid>
        <w:gridCol w:w="430"/>
        <w:gridCol w:w="5487"/>
        <w:gridCol w:w="574"/>
        <w:gridCol w:w="1020"/>
        <w:gridCol w:w="980"/>
        <w:gridCol w:w="1400"/>
      </w:tblGrid>
      <w:tr w:rsidR="005A0542" w:rsidRPr="005211F9" w14:paraId="4B57D18E" w14:textId="77777777" w:rsidTr="005A0542">
        <w:trPr>
          <w:trHeight w:val="458"/>
        </w:trPr>
        <w:tc>
          <w:tcPr>
            <w:tcW w:w="4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80131" w14:textId="77777777" w:rsidR="005A0542" w:rsidRPr="005211F9" w:rsidRDefault="005A0542" w:rsidP="00E707B5">
            <w:pPr>
              <w:jc w:val="center"/>
              <w:rPr>
                <w:rFonts w:ascii="Tahoma" w:hAnsi="Tahoma" w:cs="Tahoma"/>
                <w:sz w:val="16"/>
                <w:szCs w:val="16"/>
              </w:rPr>
            </w:pPr>
            <w:r w:rsidRPr="005211F9">
              <w:rPr>
                <w:rFonts w:ascii="Tahoma" w:hAnsi="Tahoma" w:cs="Tahoma"/>
                <w:sz w:val="16"/>
                <w:szCs w:val="16"/>
              </w:rPr>
              <w:t>NN</w:t>
            </w:r>
          </w:p>
        </w:tc>
        <w:tc>
          <w:tcPr>
            <w:tcW w:w="54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29E99" w14:textId="77777777" w:rsidR="005A0542" w:rsidRPr="005211F9" w:rsidRDefault="005A0542" w:rsidP="00E707B5">
            <w:pPr>
              <w:jc w:val="center"/>
              <w:rPr>
                <w:rFonts w:ascii="Tahoma" w:hAnsi="Tahoma" w:cs="Tahoma"/>
                <w:sz w:val="20"/>
                <w:szCs w:val="20"/>
              </w:rPr>
            </w:pPr>
            <w:proofErr w:type="spellStart"/>
            <w:r w:rsidRPr="005211F9">
              <w:rPr>
                <w:rFonts w:ascii="Tahoma" w:hAnsi="Tahoma" w:cs="Tahoma"/>
                <w:sz w:val="20"/>
                <w:szCs w:val="20"/>
              </w:rPr>
              <w:t>Աշխատանքների</w:t>
            </w:r>
            <w:proofErr w:type="spellEnd"/>
            <w:r w:rsidRPr="005211F9">
              <w:rPr>
                <w:rFonts w:ascii="Tahoma" w:hAnsi="Tahoma" w:cs="Tahoma"/>
                <w:sz w:val="20"/>
                <w:szCs w:val="20"/>
              </w:rPr>
              <w:t xml:space="preserve"> </w:t>
            </w:r>
            <w:proofErr w:type="spellStart"/>
            <w:r w:rsidRPr="005211F9">
              <w:rPr>
                <w:rFonts w:ascii="Tahoma" w:hAnsi="Tahoma" w:cs="Tahoma"/>
                <w:sz w:val="20"/>
                <w:szCs w:val="20"/>
              </w:rPr>
              <w:t>անվանումը</w:t>
            </w:r>
            <w:proofErr w:type="spellEnd"/>
          </w:p>
        </w:tc>
        <w:tc>
          <w:tcPr>
            <w:tcW w:w="5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B3FB3" w14:textId="77777777" w:rsidR="005A0542" w:rsidRPr="005211F9" w:rsidRDefault="005A0542" w:rsidP="00E707B5">
            <w:pPr>
              <w:jc w:val="center"/>
              <w:rPr>
                <w:rFonts w:ascii="Tahoma" w:hAnsi="Tahoma" w:cs="Tahoma"/>
                <w:sz w:val="16"/>
                <w:szCs w:val="16"/>
              </w:rPr>
            </w:pPr>
            <w:r w:rsidRPr="005211F9">
              <w:rPr>
                <w:rFonts w:ascii="Tahoma" w:hAnsi="Tahoma" w:cs="Tahoma"/>
                <w:sz w:val="16"/>
                <w:szCs w:val="16"/>
              </w:rPr>
              <w:t>չ/մ</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7BA59" w14:textId="77777777" w:rsidR="005A0542" w:rsidRPr="005211F9" w:rsidRDefault="005A0542" w:rsidP="00E707B5">
            <w:pPr>
              <w:jc w:val="center"/>
              <w:rPr>
                <w:rFonts w:ascii="Tahoma" w:hAnsi="Tahoma" w:cs="Tahoma"/>
                <w:sz w:val="16"/>
                <w:szCs w:val="16"/>
              </w:rPr>
            </w:pPr>
            <w:proofErr w:type="spellStart"/>
            <w:r w:rsidRPr="005211F9">
              <w:rPr>
                <w:rFonts w:ascii="Tahoma" w:hAnsi="Tahoma" w:cs="Tahoma"/>
                <w:sz w:val="16"/>
                <w:szCs w:val="16"/>
              </w:rPr>
              <w:t>ծավալը</w:t>
            </w:r>
            <w:proofErr w:type="spellEnd"/>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14E025" w14:textId="77777777" w:rsidR="005A0542" w:rsidRPr="005211F9" w:rsidRDefault="005A0542" w:rsidP="00E707B5">
            <w:pPr>
              <w:jc w:val="center"/>
              <w:rPr>
                <w:rFonts w:ascii="Tahoma" w:hAnsi="Tahoma" w:cs="Tahoma"/>
                <w:sz w:val="16"/>
                <w:szCs w:val="16"/>
              </w:rPr>
            </w:pPr>
            <w:proofErr w:type="spellStart"/>
            <w:r w:rsidRPr="005211F9">
              <w:rPr>
                <w:rFonts w:ascii="Tahoma" w:hAnsi="Tahoma" w:cs="Tahoma"/>
                <w:sz w:val="16"/>
                <w:szCs w:val="16"/>
              </w:rPr>
              <w:t>Միավորի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արժեքը</w:t>
            </w:r>
            <w:proofErr w:type="spellEnd"/>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7B000" w14:textId="77777777" w:rsidR="005A0542" w:rsidRPr="005211F9" w:rsidRDefault="005A0542" w:rsidP="00E707B5">
            <w:pPr>
              <w:jc w:val="center"/>
              <w:rPr>
                <w:rFonts w:ascii="Tahoma" w:hAnsi="Tahoma" w:cs="Tahoma"/>
                <w:sz w:val="16"/>
                <w:szCs w:val="16"/>
              </w:rPr>
            </w:pPr>
            <w:proofErr w:type="spellStart"/>
            <w:r w:rsidRPr="005211F9">
              <w:rPr>
                <w:rFonts w:ascii="Tahoma" w:hAnsi="Tahoma" w:cs="Tahoma"/>
                <w:sz w:val="16"/>
                <w:szCs w:val="16"/>
              </w:rPr>
              <w:t>Ընդամենը</w:t>
            </w:r>
            <w:proofErr w:type="spellEnd"/>
          </w:p>
        </w:tc>
      </w:tr>
      <w:tr w:rsidR="005A0542" w:rsidRPr="005211F9" w14:paraId="21BFD660" w14:textId="77777777" w:rsidTr="005A0542">
        <w:trPr>
          <w:trHeight w:val="458"/>
        </w:trPr>
        <w:tc>
          <w:tcPr>
            <w:tcW w:w="430" w:type="dxa"/>
            <w:vMerge/>
            <w:tcBorders>
              <w:top w:val="single" w:sz="4" w:space="0" w:color="auto"/>
              <w:left w:val="single" w:sz="4" w:space="0" w:color="auto"/>
              <w:bottom w:val="single" w:sz="4" w:space="0" w:color="auto"/>
              <w:right w:val="single" w:sz="4" w:space="0" w:color="auto"/>
            </w:tcBorders>
            <w:vAlign w:val="center"/>
            <w:hideMark/>
          </w:tcPr>
          <w:p w14:paraId="030F2176" w14:textId="77777777" w:rsidR="005A0542" w:rsidRPr="005211F9" w:rsidRDefault="005A0542" w:rsidP="00E707B5">
            <w:pPr>
              <w:rPr>
                <w:rFonts w:ascii="Tahoma" w:hAnsi="Tahoma" w:cs="Tahoma"/>
                <w:sz w:val="16"/>
                <w:szCs w:val="16"/>
              </w:rPr>
            </w:pPr>
          </w:p>
        </w:tc>
        <w:tc>
          <w:tcPr>
            <w:tcW w:w="5487" w:type="dxa"/>
            <w:vMerge/>
            <w:tcBorders>
              <w:top w:val="single" w:sz="4" w:space="0" w:color="auto"/>
              <w:left w:val="single" w:sz="4" w:space="0" w:color="auto"/>
              <w:bottom w:val="single" w:sz="4" w:space="0" w:color="auto"/>
              <w:right w:val="single" w:sz="4" w:space="0" w:color="auto"/>
            </w:tcBorders>
            <w:vAlign w:val="center"/>
            <w:hideMark/>
          </w:tcPr>
          <w:p w14:paraId="76835C6B" w14:textId="77777777" w:rsidR="005A0542" w:rsidRPr="005211F9" w:rsidRDefault="005A0542" w:rsidP="00E707B5">
            <w:pPr>
              <w:rPr>
                <w:rFonts w:ascii="Tahoma" w:hAnsi="Tahoma" w:cs="Tahoma"/>
                <w:sz w:val="20"/>
                <w:szCs w:val="20"/>
              </w:rPr>
            </w:pPr>
          </w:p>
        </w:tc>
        <w:tc>
          <w:tcPr>
            <w:tcW w:w="574" w:type="dxa"/>
            <w:vMerge/>
            <w:tcBorders>
              <w:top w:val="single" w:sz="4" w:space="0" w:color="auto"/>
              <w:left w:val="single" w:sz="4" w:space="0" w:color="auto"/>
              <w:bottom w:val="single" w:sz="4" w:space="0" w:color="auto"/>
              <w:right w:val="single" w:sz="4" w:space="0" w:color="auto"/>
            </w:tcBorders>
            <w:vAlign w:val="center"/>
            <w:hideMark/>
          </w:tcPr>
          <w:p w14:paraId="287D69B0" w14:textId="77777777" w:rsidR="005A0542" w:rsidRPr="005211F9" w:rsidRDefault="005A0542" w:rsidP="00E707B5">
            <w:pPr>
              <w:rPr>
                <w:rFonts w:ascii="Tahoma" w:hAnsi="Tahoma" w:cs="Tahoma"/>
                <w:sz w:val="16"/>
                <w:szCs w:val="16"/>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6E4C563B" w14:textId="77777777" w:rsidR="005A0542" w:rsidRPr="005211F9" w:rsidRDefault="005A0542" w:rsidP="00E707B5">
            <w:pPr>
              <w:rPr>
                <w:rFonts w:ascii="Tahoma" w:hAnsi="Tahoma" w:cs="Tahoma"/>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019518B6" w14:textId="77777777" w:rsidR="005A0542" w:rsidRPr="005211F9" w:rsidRDefault="005A0542" w:rsidP="00E707B5">
            <w:pPr>
              <w:rPr>
                <w:rFonts w:ascii="Tahoma" w:hAnsi="Tahoma" w:cs="Tahoma"/>
                <w:sz w:val="16"/>
                <w:szCs w:val="16"/>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4FE1BA95" w14:textId="77777777" w:rsidR="005A0542" w:rsidRPr="005211F9" w:rsidRDefault="005A0542" w:rsidP="00E707B5">
            <w:pPr>
              <w:rPr>
                <w:rFonts w:ascii="Tahoma" w:hAnsi="Tahoma" w:cs="Tahoma"/>
                <w:sz w:val="16"/>
                <w:szCs w:val="16"/>
              </w:rPr>
            </w:pPr>
          </w:p>
        </w:tc>
      </w:tr>
      <w:tr w:rsidR="005A0542" w:rsidRPr="005211F9" w14:paraId="399E4464" w14:textId="77777777" w:rsidTr="005A0542">
        <w:trPr>
          <w:trHeight w:val="255"/>
        </w:trPr>
        <w:tc>
          <w:tcPr>
            <w:tcW w:w="430" w:type="dxa"/>
            <w:tcBorders>
              <w:top w:val="nil"/>
              <w:left w:val="single" w:sz="4" w:space="0" w:color="auto"/>
              <w:bottom w:val="single" w:sz="4" w:space="0" w:color="auto"/>
              <w:right w:val="single" w:sz="4" w:space="0" w:color="auto"/>
            </w:tcBorders>
            <w:shd w:val="clear" w:color="auto" w:fill="auto"/>
            <w:noWrap/>
            <w:vAlign w:val="bottom"/>
            <w:hideMark/>
          </w:tcPr>
          <w:p w14:paraId="578FE38F" w14:textId="77777777" w:rsidR="005A0542" w:rsidRPr="005211F9" w:rsidRDefault="005A0542" w:rsidP="00E707B5">
            <w:pPr>
              <w:jc w:val="center"/>
              <w:rPr>
                <w:rFonts w:ascii="Tahoma" w:hAnsi="Tahoma" w:cs="Tahoma"/>
                <w:sz w:val="16"/>
                <w:szCs w:val="16"/>
              </w:rPr>
            </w:pPr>
            <w:r w:rsidRPr="005211F9">
              <w:rPr>
                <w:rFonts w:ascii="Tahoma" w:hAnsi="Tahoma" w:cs="Tahoma"/>
                <w:sz w:val="16"/>
                <w:szCs w:val="16"/>
              </w:rPr>
              <w:t>1</w:t>
            </w:r>
          </w:p>
        </w:tc>
        <w:tc>
          <w:tcPr>
            <w:tcW w:w="5487" w:type="dxa"/>
            <w:tcBorders>
              <w:top w:val="nil"/>
              <w:left w:val="nil"/>
              <w:bottom w:val="single" w:sz="4" w:space="0" w:color="auto"/>
              <w:right w:val="single" w:sz="4" w:space="0" w:color="auto"/>
            </w:tcBorders>
            <w:shd w:val="clear" w:color="auto" w:fill="auto"/>
            <w:noWrap/>
            <w:vAlign w:val="bottom"/>
            <w:hideMark/>
          </w:tcPr>
          <w:p w14:paraId="4619D81D" w14:textId="77777777" w:rsidR="005A0542" w:rsidRPr="005211F9" w:rsidRDefault="005A0542" w:rsidP="00E707B5">
            <w:pPr>
              <w:jc w:val="center"/>
              <w:rPr>
                <w:rFonts w:ascii="Tahoma" w:hAnsi="Tahoma" w:cs="Tahoma"/>
                <w:sz w:val="16"/>
                <w:szCs w:val="16"/>
              </w:rPr>
            </w:pPr>
            <w:r w:rsidRPr="005211F9">
              <w:rPr>
                <w:rFonts w:ascii="Tahoma" w:hAnsi="Tahoma" w:cs="Tahoma"/>
                <w:sz w:val="16"/>
                <w:szCs w:val="16"/>
              </w:rPr>
              <w:t>2</w:t>
            </w:r>
          </w:p>
        </w:tc>
        <w:tc>
          <w:tcPr>
            <w:tcW w:w="574" w:type="dxa"/>
            <w:tcBorders>
              <w:top w:val="nil"/>
              <w:left w:val="nil"/>
              <w:bottom w:val="single" w:sz="4" w:space="0" w:color="auto"/>
              <w:right w:val="single" w:sz="4" w:space="0" w:color="auto"/>
            </w:tcBorders>
            <w:shd w:val="clear" w:color="auto" w:fill="auto"/>
            <w:noWrap/>
            <w:vAlign w:val="bottom"/>
            <w:hideMark/>
          </w:tcPr>
          <w:p w14:paraId="6884B157" w14:textId="77777777" w:rsidR="005A0542" w:rsidRPr="005211F9" w:rsidRDefault="005A0542" w:rsidP="00E707B5">
            <w:pPr>
              <w:jc w:val="center"/>
              <w:rPr>
                <w:rFonts w:ascii="Tahoma" w:hAnsi="Tahoma" w:cs="Tahoma"/>
                <w:sz w:val="16"/>
                <w:szCs w:val="16"/>
              </w:rPr>
            </w:pPr>
            <w:r w:rsidRPr="005211F9">
              <w:rPr>
                <w:rFonts w:ascii="Tahoma" w:hAnsi="Tahoma" w:cs="Tahoma"/>
                <w:sz w:val="16"/>
                <w:szCs w:val="16"/>
              </w:rPr>
              <w:t>3</w:t>
            </w:r>
          </w:p>
        </w:tc>
        <w:tc>
          <w:tcPr>
            <w:tcW w:w="1020" w:type="dxa"/>
            <w:tcBorders>
              <w:top w:val="nil"/>
              <w:left w:val="nil"/>
              <w:bottom w:val="single" w:sz="4" w:space="0" w:color="auto"/>
              <w:right w:val="single" w:sz="4" w:space="0" w:color="auto"/>
            </w:tcBorders>
            <w:shd w:val="clear" w:color="auto" w:fill="auto"/>
            <w:noWrap/>
            <w:vAlign w:val="bottom"/>
            <w:hideMark/>
          </w:tcPr>
          <w:p w14:paraId="45944A85" w14:textId="77777777" w:rsidR="005A0542" w:rsidRPr="005211F9" w:rsidRDefault="005A0542" w:rsidP="00E707B5">
            <w:pPr>
              <w:jc w:val="center"/>
              <w:rPr>
                <w:rFonts w:ascii="Tahoma" w:hAnsi="Tahoma" w:cs="Tahoma"/>
                <w:sz w:val="16"/>
                <w:szCs w:val="16"/>
              </w:rPr>
            </w:pPr>
            <w:r w:rsidRPr="005211F9">
              <w:rPr>
                <w:rFonts w:ascii="Tahoma" w:hAnsi="Tahoma" w:cs="Tahoma"/>
                <w:sz w:val="16"/>
                <w:szCs w:val="16"/>
              </w:rPr>
              <w:t>4</w:t>
            </w:r>
          </w:p>
        </w:tc>
        <w:tc>
          <w:tcPr>
            <w:tcW w:w="980" w:type="dxa"/>
            <w:tcBorders>
              <w:top w:val="nil"/>
              <w:left w:val="nil"/>
              <w:bottom w:val="single" w:sz="4" w:space="0" w:color="auto"/>
              <w:right w:val="single" w:sz="4" w:space="0" w:color="auto"/>
            </w:tcBorders>
            <w:shd w:val="clear" w:color="auto" w:fill="auto"/>
            <w:noWrap/>
            <w:vAlign w:val="bottom"/>
            <w:hideMark/>
          </w:tcPr>
          <w:p w14:paraId="64FBAA14" w14:textId="77777777" w:rsidR="005A0542" w:rsidRPr="005211F9" w:rsidRDefault="005A0542" w:rsidP="00E707B5">
            <w:pPr>
              <w:jc w:val="center"/>
              <w:rPr>
                <w:rFonts w:ascii="Tahoma" w:hAnsi="Tahoma" w:cs="Tahoma"/>
                <w:sz w:val="16"/>
                <w:szCs w:val="16"/>
              </w:rPr>
            </w:pPr>
            <w:r w:rsidRPr="005211F9">
              <w:rPr>
                <w:rFonts w:ascii="Tahoma" w:hAnsi="Tahoma" w:cs="Tahoma"/>
                <w:sz w:val="16"/>
                <w:szCs w:val="16"/>
              </w:rPr>
              <w:t>5</w:t>
            </w:r>
          </w:p>
        </w:tc>
        <w:tc>
          <w:tcPr>
            <w:tcW w:w="1400" w:type="dxa"/>
            <w:tcBorders>
              <w:top w:val="nil"/>
              <w:left w:val="nil"/>
              <w:bottom w:val="single" w:sz="4" w:space="0" w:color="auto"/>
              <w:right w:val="single" w:sz="4" w:space="0" w:color="auto"/>
            </w:tcBorders>
            <w:shd w:val="clear" w:color="auto" w:fill="auto"/>
            <w:noWrap/>
            <w:vAlign w:val="bottom"/>
            <w:hideMark/>
          </w:tcPr>
          <w:p w14:paraId="25B8B256" w14:textId="77777777" w:rsidR="005A0542" w:rsidRPr="005211F9" w:rsidRDefault="005A0542" w:rsidP="00E707B5">
            <w:pPr>
              <w:jc w:val="center"/>
              <w:rPr>
                <w:rFonts w:ascii="Tahoma" w:hAnsi="Tahoma" w:cs="Tahoma"/>
                <w:sz w:val="16"/>
                <w:szCs w:val="16"/>
              </w:rPr>
            </w:pPr>
            <w:r w:rsidRPr="005211F9">
              <w:rPr>
                <w:rFonts w:ascii="Tahoma" w:hAnsi="Tahoma" w:cs="Tahoma"/>
                <w:sz w:val="16"/>
                <w:szCs w:val="16"/>
              </w:rPr>
              <w:t>6</w:t>
            </w:r>
          </w:p>
        </w:tc>
      </w:tr>
      <w:tr w:rsidR="005A0542" w:rsidRPr="005211F9" w14:paraId="1BE45DE2"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B27E2F"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659F79FC" w14:textId="77777777" w:rsidR="005A0542" w:rsidRPr="005211F9" w:rsidRDefault="005A0542" w:rsidP="00E707B5">
            <w:pPr>
              <w:rPr>
                <w:rFonts w:ascii="Tahoma" w:hAnsi="Tahoma" w:cs="Tahoma"/>
                <w:b/>
                <w:bCs/>
                <w:sz w:val="16"/>
                <w:szCs w:val="16"/>
                <w:u w:val="single"/>
              </w:rPr>
            </w:pPr>
            <w:proofErr w:type="spellStart"/>
            <w:r w:rsidRPr="005211F9">
              <w:rPr>
                <w:rFonts w:ascii="Tahoma" w:hAnsi="Tahoma" w:cs="Tahoma"/>
                <w:b/>
                <w:bCs/>
                <w:sz w:val="16"/>
                <w:szCs w:val="16"/>
                <w:u w:val="single"/>
              </w:rPr>
              <w:t>Քանդման</w:t>
            </w:r>
            <w:proofErr w:type="spellEnd"/>
            <w:r w:rsidRPr="005211F9">
              <w:rPr>
                <w:rFonts w:ascii="Tahoma" w:hAnsi="Tahoma" w:cs="Tahoma"/>
                <w:b/>
                <w:bCs/>
                <w:sz w:val="16"/>
                <w:szCs w:val="16"/>
                <w:u w:val="single"/>
              </w:rPr>
              <w:t xml:space="preserve"> աշխատանքներ</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179921"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5A65FF"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07CDC3"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6DA1C9"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r>
      <w:tr w:rsidR="005A0542" w:rsidRPr="005211F9" w14:paraId="7A749522"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22F273FB"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4A582598" w14:textId="77777777" w:rsidR="005A0542" w:rsidRPr="005211F9" w:rsidRDefault="005A0542" w:rsidP="00E707B5">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32A72803"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51B6D53A"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E1EFF9D"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3641194E" w14:textId="77777777" w:rsidR="005A0542" w:rsidRPr="005211F9" w:rsidRDefault="005A0542" w:rsidP="00E707B5">
            <w:pPr>
              <w:rPr>
                <w:rFonts w:ascii="Tahoma" w:hAnsi="Tahoma" w:cs="Tahoma"/>
                <w:sz w:val="16"/>
                <w:szCs w:val="16"/>
              </w:rPr>
            </w:pPr>
          </w:p>
        </w:tc>
      </w:tr>
      <w:tr w:rsidR="005A0542" w:rsidRPr="005211F9" w14:paraId="58CAA5B2"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658A2459"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7FA152DA" w14:textId="77777777" w:rsidR="005A0542" w:rsidRPr="005211F9" w:rsidRDefault="005A0542" w:rsidP="00E707B5">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6AF4844E"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4184A224"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184D1805"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609F4298" w14:textId="77777777" w:rsidR="005A0542" w:rsidRPr="005211F9" w:rsidRDefault="005A0542" w:rsidP="00E707B5">
            <w:pPr>
              <w:rPr>
                <w:rFonts w:ascii="Tahoma" w:hAnsi="Tahoma" w:cs="Tahoma"/>
                <w:sz w:val="16"/>
                <w:szCs w:val="16"/>
              </w:rPr>
            </w:pPr>
          </w:p>
        </w:tc>
      </w:tr>
      <w:tr w:rsidR="005A0542" w:rsidRPr="005211F9" w14:paraId="403B4916"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71438DC1"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47A21B20" w14:textId="77777777" w:rsidR="005A0542" w:rsidRPr="005211F9" w:rsidRDefault="005A0542" w:rsidP="00E707B5">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30F777C3"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20BA4537"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24FE0C80"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413242D9" w14:textId="77777777" w:rsidR="005A0542" w:rsidRPr="005211F9" w:rsidRDefault="005A0542" w:rsidP="00E707B5">
            <w:pPr>
              <w:rPr>
                <w:rFonts w:ascii="Tahoma" w:hAnsi="Tahoma" w:cs="Tahoma"/>
                <w:sz w:val="16"/>
                <w:szCs w:val="16"/>
              </w:rPr>
            </w:pPr>
          </w:p>
        </w:tc>
      </w:tr>
      <w:tr w:rsidR="005A0542" w:rsidRPr="005211F9" w14:paraId="05518D49"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6FAB0E" w14:textId="77777777" w:rsidR="005A0542" w:rsidRPr="005211F9" w:rsidRDefault="005A0542" w:rsidP="00E707B5">
            <w:pPr>
              <w:rPr>
                <w:rFonts w:ascii="Tahoma" w:hAnsi="Tahoma" w:cs="Tahoma"/>
                <w:sz w:val="16"/>
                <w:szCs w:val="16"/>
              </w:rPr>
            </w:pPr>
            <w:r w:rsidRPr="005211F9">
              <w:rPr>
                <w:rFonts w:ascii="Tahoma" w:hAnsi="Tahoma" w:cs="Tahoma"/>
                <w:sz w:val="16"/>
                <w:szCs w:val="16"/>
              </w:rPr>
              <w:t>1</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00021EAB"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Գոյություն</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ունեցող</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ասֆալտբետոնե</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ծածկի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ֆրեզում</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hմիջ</w:t>
            </w:r>
            <w:proofErr w:type="spellEnd"/>
            <w:r w:rsidRPr="005211F9">
              <w:rPr>
                <w:rFonts w:ascii="Meiryo UI" w:eastAsia="Meiryo UI" w:hAnsi="Meiryo UI" w:cs="Meiryo UI"/>
                <w:sz w:val="16"/>
                <w:szCs w:val="16"/>
              </w:rPr>
              <w:t>․</w:t>
            </w:r>
            <w:r w:rsidRPr="005211F9">
              <w:rPr>
                <w:rFonts w:ascii="Tahoma" w:hAnsi="Tahoma" w:cs="Tahoma"/>
                <w:sz w:val="16"/>
                <w:szCs w:val="16"/>
              </w:rPr>
              <w:t>=50մմ</w:t>
            </w:r>
            <w:r w:rsidRPr="005211F9">
              <w:rPr>
                <w:rFonts w:ascii="Tahoma" w:hAnsi="Tahoma" w:cs="Tahoma"/>
                <w:sz w:val="16"/>
                <w:szCs w:val="16"/>
              </w:rPr>
              <w:br/>
              <w:t>/</w:t>
            </w:r>
            <w:proofErr w:type="spellStart"/>
            <w:r w:rsidRPr="005211F9">
              <w:rPr>
                <w:rFonts w:ascii="Tahoma" w:hAnsi="Tahoma" w:cs="Tahoma"/>
                <w:sz w:val="16"/>
                <w:szCs w:val="16"/>
              </w:rPr>
              <w:t>հանձնում</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պատվիրատուին</w:t>
            </w:r>
            <w:proofErr w:type="spellEnd"/>
            <w:r w:rsidRPr="005211F9">
              <w:rPr>
                <w:rFonts w:ascii="Tahoma" w:hAnsi="Tahoma" w:cs="Tahoma"/>
                <w:sz w:val="16"/>
                <w:szCs w:val="16"/>
              </w:rPr>
              <w:t>/</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5F2CC8" w14:textId="77777777" w:rsidR="005A0542" w:rsidRPr="005211F9" w:rsidRDefault="005A0542" w:rsidP="00E707B5">
            <w:pPr>
              <w:rPr>
                <w:rFonts w:ascii="Tahoma" w:hAnsi="Tahoma" w:cs="Tahoma"/>
                <w:sz w:val="16"/>
                <w:szCs w:val="16"/>
              </w:rPr>
            </w:pPr>
            <w:r w:rsidRPr="005211F9">
              <w:rPr>
                <w:rFonts w:ascii="Tahoma" w:hAnsi="Tahoma" w:cs="Tahoma"/>
                <w:sz w:val="16"/>
                <w:szCs w:val="16"/>
              </w:rPr>
              <w:t>մ</w:t>
            </w:r>
            <w:r w:rsidRPr="005211F9">
              <w:rPr>
                <w:rFonts w:ascii="Tahoma" w:hAnsi="Tahoma" w:cs="Tahoma"/>
                <w:sz w:val="16"/>
                <w:szCs w:val="16"/>
                <w:vertAlign w:val="superscript"/>
              </w:rPr>
              <w:t>2</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45EA5F" w14:textId="77777777" w:rsidR="005A0542" w:rsidRPr="005211F9" w:rsidRDefault="005A0542" w:rsidP="00E707B5">
            <w:pPr>
              <w:rPr>
                <w:rFonts w:ascii="Tahoma" w:hAnsi="Tahoma" w:cs="Tahoma"/>
                <w:sz w:val="16"/>
                <w:szCs w:val="16"/>
              </w:rPr>
            </w:pPr>
            <w:r w:rsidRPr="005211F9">
              <w:rPr>
                <w:rFonts w:ascii="Tahoma" w:hAnsi="Tahoma" w:cs="Tahoma"/>
                <w:sz w:val="16"/>
                <w:szCs w:val="16"/>
              </w:rPr>
              <w:t>25582.560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3D0D91" w14:textId="77777777" w:rsidR="005A0542" w:rsidRPr="005211F9" w:rsidRDefault="005A0542" w:rsidP="00E707B5">
            <w:pPr>
              <w:rPr>
                <w:rFonts w:ascii="Tahoma" w:hAnsi="Tahoma" w:cs="Tahoma"/>
                <w:sz w:val="16"/>
                <w:szCs w:val="16"/>
              </w:rPr>
            </w:pPr>
            <w:r w:rsidRPr="005211F9">
              <w:rPr>
                <w:rFonts w:ascii="Tahoma" w:hAnsi="Tahoma" w:cs="Tahoma"/>
                <w:sz w:val="16"/>
                <w:szCs w:val="16"/>
              </w:rPr>
              <w:t>0.643340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3E18FD" w14:textId="77777777" w:rsidR="005A0542" w:rsidRPr="005211F9" w:rsidRDefault="005A0542" w:rsidP="00E707B5">
            <w:pPr>
              <w:rPr>
                <w:rFonts w:ascii="Tahoma" w:hAnsi="Tahoma" w:cs="Tahoma"/>
                <w:sz w:val="16"/>
                <w:szCs w:val="16"/>
              </w:rPr>
            </w:pPr>
            <w:r w:rsidRPr="005211F9">
              <w:rPr>
                <w:rFonts w:ascii="Tahoma" w:hAnsi="Tahoma" w:cs="Tahoma"/>
                <w:sz w:val="16"/>
                <w:szCs w:val="16"/>
              </w:rPr>
              <w:t>16458.2842</w:t>
            </w:r>
          </w:p>
        </w:tc>
      </w:tr>
      <w:tr w:rsidR="005A0542" w:rsidRPr="005211F9" w14:paraId="2B23A42A"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24A5E829"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0BC8410B"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C73F5CD"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27A972CB"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2AA5ADDD"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310BC224" w14:textId="77777777" w:rsidR="005A0542" w:rsidRPr="005211F9" w:rsidRDefault="005A0542" w:rsidP="00E707B5">
            <w:pPr>
              <w:rPr>
                <w:rFonts w:ascii="Tahoma" w:hAnsi="Tahoma" w:cs="Tahoma"/>
                <w:sz w:val="16"/>
                <w:szCs w:val="16"/>
              </w:rPr>
            </w:pPr>
          </w:p>
        </w:tc>
      </w:tr>
      <w:tr w:rsidR="005A0542" w:rsidRPr="005211F9" w14:paraId="270595C4"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115DA4DF"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508AA8AC"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275A805"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26BBCA58"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0D4E55A2"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1137DC28" w14:textId="77777777" w:rsidR="005A0542" w:rsidRPr="005211F9" w:rsidRDefault="005A0542" w:rsidP="00E707B5">
            <w:pPr>
              <w:rPr>
                <w:rFonts w:ascii="Tahoma" w:hAnsi="Tahoma" w:cs="Tahoma"/>
                <w:sz w:val="16"/>
                <w:szCs w:val="16"/>
              </w:rPr>
            </w:pPr>
          </w:p>
        </w:tc>
      </w:tr>
      <w:tr w:rsidR="005A0542" w:rsidRPr="005211F9" w14:paraId="5B6C7407"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1C4F52A0"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2A219679"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5966B55"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56A091BD"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903F525"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57E08573" w14:textId="77777777" w:rsidR="005A0542" w:rsidRPr="005211F9" w:rsidRDefault="005A0542" w:rsidP="00E707B5">
            <w:pPr>
              <w:rPr>
                <w:rFonts w:ascii="Tahoma" w:hAnsi="Tahoma" w:cs="Tahoma"/>
                <w:sz w:val="16"/>
                <w:szCs w:val="16"/>
              </w:rPr>
            </w:pPr>
          </w:p>
        </w:tc>
      </w:tr>
      <w:tr w:rsidR="005A0542" w:rsidRPr="005211F9" w14:paraId="66782379"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AC15EB" w14:textId="77777777" w:rsidR="005A0542" w:rsidRPr="005211F9" w:rsidRDefault="005A0542" w:rsidP="00E707B5">
            <w:pPr>
              <w:rPr>
                <w:rFonts w:ascii="Tahoma" w:hAnsi="Tahoma" w:cs="Tahoma"/>
                <w:sz w:val="16"/>
                <w:szCs w:val="16"/>
              </w:rPr>
            </w:pPr>
            <w:r w:rsidRPr="005211F9">
              <w:rPr>
                <w:rFonts w:ascii="Tahoma" w:hAnsi="Tahoma" w:cs="Tahoma"/>
                <w:sz w:val="16"/>
                <w:szCs w:val="16"/>
              </w:rPr>
              <w:t>2</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66D1CF5B"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Ֆրեզված</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ասֆալտբետոնե</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շերտի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քերուկի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տեղափոխում</w:t>
            </w:r>
            <w:proofErr w:type="spellEnd"/>
            <w:r w:rsidRPr="005211F9">
              <w:rPr>
                <w:rFonts w:ascii="Tahoma" w:hAnsi="Tahoma" w:cs="Tahoma"/>
                <w:sz w:val="16"/>
                <w:szCs w:val="16"/>
              </w:rPr>
              <w:t xml:space="preserve"> 13կմ </w:t>
            </w:r>
            <w:r w:rsidRPr="005211F9">
              <w:rPr>
                <w:rFonts w:ascii="Tahoma" w:hAnsi="Tahoma" w:cs="Tahoma"/>
                <w:sz w:val="16"/>
                <w:szCs w:val="16"/>
              </w:rPr>
              <w:br/>
              <w:t>/</w:t>
            </w:r>
            <w:proofErr w:type="spellStart"/>
            <w:r w:rsidRPr="005211F9">
              <w:rPr>
                <w:rFonts w:ascii="Tahoma" w:hAnsi="Tahoma" w:cs="Tahoma"/>
                <w:sz w:val="16"/>
                <w:szCs w:val="16"/>
              </w:rPr>
              <w:t>պատվիրատուի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նշված</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վայր</w:t>
            </w:r>
            <w:proofErr w:type="spellEnd"/>
            <w:r w:rsidRPr="005211F9">
              <w:rPr>
                <w:rFonts w:ascii="Tahoma" w:hAnsi="Tahoma" w:cs="Tahoma"/>
                <w:sz w:val="16"/>
                <w:szCs w:val="16"/>
              </w:rPr>
              <w:t>/</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0CC0FC" w14:textId="77777777" w:rsidR="005A0542" w:rsidRPr="005211F9" w:rsidRDefault="005A0542" w:rsidP="00E707B5">
            <w:pPr>
              <w:rPr>
                <w:rFonts w:ascii="Tahoma" w:hAnsi="Tahoma" w:cs="Tahoma"/>
                <w:sz w:val="16"/>
                <w:szCs w:val="16"/>
              </w:rPr>
            </w:pPr>
            <w:r w:rsidRPr="005211F9">
              <w:rPr>
                <w:rFonts w:ascii="Tahoma" w:hAnsi="Tahoma" w:cs="Tahoma"/>
                <w:sz w:val="16"/>
                <w:szCs w:val="16"/>
              </w:rPr>
              <w:t>տ</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543EBD" w14:textId="77777777" w:rsidR="005A0542" w:rsidRPr="005211F9" w:rsidRDefault="005A0542" w:rsidP="00E707B5">
            <w:pPr>
              <w:rPr>
                <w:rFonts w:ascii="Tahoma" w:hAnsi="Tahoma" w:cs="Tahoma"/>
                <w:sz w:val="16"/>
                <w:szCs w:val="16"/>
              </w:rPr>
            </w:pPr>
            <w:r w:rsidRPr="005211F9">
              <w:rPr>
                <w:rFonts w:ascii="Tahoma" w:hAnsi="Tahoma" w:cs="Tahoma"/>
                <w:sz w:val="16"/>
                <w:szCs w:val="16"/>
              </w:rPr>
              <w:t>1662.870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F7C589" w14:textId="77777777" w:rsidR="005A0542" w:rsidRPr="005211F9" w:rsidRDefault="005A0542" w:rsidP="00E707B5">
            <w:pPr>
              <w:rPr>
                <w:rFonts w:ascii="Tahoma" w:hAnsi="Tahoma" w:cs="Tahoma"/>
                <w:sz w:val="16"/>
                <w:szCs w:val="16"/>
              </w:rPr>
            </w:pPr>
            <w:r w:rsidRPr="005211F9">
              <w:rPr>
                <w:rFonts w:ascii="Tahoma" w:hAnsi="Tahoma" w:cs="Tahoma"/>
                <w:sz w:val="16"/>
                <w:szCs w:val="16"/>
              </w:rPr>
              <w:t>3.630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61C965" w14:textId="77777777" w:rsidR="005A0542" w:rsidRPr="005211F9" w:rsidRDefault="005A0542" w:rsidP="00E707B5">
            <w:pPr>
              <w:rPr>
                <w:rFonts w:ascii="Tahoma" w:hAnsi="Tahoma" w:cs="Tahoma"/>
                <w:sz w:val="16"/>
                <w:szCs w:val="16"/>
              </w:rPr>
            </w:pPr>
            <w:r w:rsidRPr="005211F9">
              <w:rPr>
                <w:rFonts w:ascii="Tahoma" w:hAnsi="Tahoma" w:cs="Tahoma"/>
                <w:sz w:val="16"/>
                <w:szCs w:val="16"/>
              </w:rPr>
              <w:t>6036.21810</w:t>
            </w:r>
          </w:p>
        </w:tc>
      </w:tr>
      <w:tr w:rsidR="005A0542" w:rsidRPr="005211F9" w14:paraId="28FE4F3B"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29F5B57F"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52408920"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0D96F1D"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008860E3"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0AF9A488"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2629B480" w14:textId="77777777" w:rsidR="005A0542" w:rsidRPr="005211F9" w:rsidRDefault="005A0542" w:rsidP="00E707B5">
            <w:pPr>
              <w:rPr>
                <w:rFonts w:ascii="Tahoma" w:hAnsi="Tahoma" w:cs="Tahoma"/>
                <w:sz w:val="16"/>
                <w:szCs w:val="16"/>
              </w:rPr>
            </w:pPr>
          </w:p>
        </w:tc>
      </w:tr>
      <w:tr w:rsidR="005A0542" w:rsidRPr="005211F9" w14:paraId="2EC4689A"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3F325985"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09A125AA"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62E9A91"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44EC5BCE"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3A8AD157"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7A8DD8D5" w14:textId="77777777" w:rsidR="005A0542" w:rsidRPr="005211F9" w:rsidRDefault="005A0542" w:rsidP="00E707B5">
            <w:pPr>
              <w:rPr>
                <w:rFonts w:ascii="Tahoma" w:hAnsi="Tahoma" w:cs="Tahoma"/>
                <w:sz w:val="16"/>
                <w:szCs w:val="16"/>
              </w:rPr>
            </w:pPr>
          </w:p>
        </w:tc>
      </w:tr>
      <w:tr w:rsidR="005A0542" w:rsidRPr="005211F9" w14:paraId="0D8B15CA"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3FEDB449"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1D2A3448"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72466E0"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4A8B8C78"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698C36A"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0D8DA1F6" w14:textId="77777777" w:rsidR="005A0542" w:rsidRPr="005211F9" w:rsidRDefault="005A0542" w:rsidP="00E707B5">
            <w:pPr>
              <w:rPr>
                <w:rFonts w:ascii="Tahoma" w:hAnsi="Tahoma" w:cs="Tahoma"/>
                <w:sz w:val="16"/>
                <w:szCs w:val="16"/>
              </w:rPr>
            </w:pPr>
          </w:p>
        </w:tc>
      </w:tr>
      <w:tr w:rsidR="005A0542" w:rsidRPr="005211F9" w14:paraId="781B91F8"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CF9B6F" w14:textId="77777777" w:rsidR="005A0542" w:rsidRPr="005211F9" w:rsidRDefault="005A0542" w:rsidP="00E707B5">
            <w:pPr>
              <w:rPr>
                <w:rFonts w:ascii="Tahoma" w:hAnsi="Tahoma" w:cs="Tahoma"/>
                <w:sz w:val="16"/>
                <w:szCs w:val="16"/>
              </w:rPr>
            </w:pPr>
            <w:r w:rsidRPr="005211F9">
              <w:rPr>
                <w:rFonts w:ascii="Tahoma" w:hAnsi="Tahoma" w:cs="Tahoma"/>
                <w:sz w:val="16"/>
                <w:szCs w:val="16"/>
              </w:rPr>
              <w:t>3</w:t>
            </w:r>
          </w:p>
        </w:tc>
        <w:tc>
          <w:tcPr>
            <w:tcW w:w="5487" w:type="dxa"/>
            <w:vMerge w:val="restart"/>
            <w:tcBorders>
              <w:top w:val="nil"/>
              <w:left w:val="single" w:sz="4" w:space="0" w:color="auto"/>
              <w:bottom w:val="single" w:sz="4" w:space="0" w:color="000000"/>
              <w:right w:val="single" w:sz="4" w:space="0" w:color="auto"/>
            </w:tcBorders>
            <w:shd w:val="clear" w:color="auto" w:fill="auto"/>
            <w:vAlign w:val="center"/>
            <w:hideMark/>
          </w:tcPr>
          <w:p w14:paraId="568ABBE0"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Ստորին</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շերտի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ասֆալտբետոնե</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ծածկույթի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քանդում</w:t>
            </w:r>
            <w:proofErr w:type="spellEnd"/>
            <w:r w:rsidRPr="005211F9">
              <w:rPr>
                <w:rFonts w:ascii="Tahoma" w:hAnsi="Tahoma" w:cs="Tahoma"/>
                <w:sz w:val="16"/>
                <w:szCs w:val="16"/>
              </w:rPr>
              <w:t xml:space="preserve"> </w:t>
            </w:r>
          </w:p>
        </w:tc>
        <w:tc>
          <w:tcPr>
            <w:tcW w:w="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567650" w14:textId="77777777" w:rsidR="005A0542" w:rsidRPr="005211F9" w:rsidRDefault="005A0542" w:rsidP="00E707B5">
            <w:pPr>
              <w:rPr>
                <w:rFonts w:ascii="Tahoma" w:hAnsi="Tahoma" w:cs="Tahoma"/>
                <w:sz w:val="16"/>
                <w:szCs w:val="16"/>
              </w:rPr>
            </w:pPr>
            <w:r w:rsidRPr="005211F9">
              <w:rPr>
                <w:rFonts w:ascii="Tahoma" w:hAnsi="Tahoma" w:cs="Tahoma"/>
                <w:sz w:val="16"/>
                <w:szCs w:val="16"/>
              </w:rPr>
              <w:t>մ</w:t>
            </w:r>
            <w:r w:rsidRPr="005211F9">
              <w:rPr>
                <w:rFonts w:ascii="Tahoma" w:hAnsi="Tahoma" w:cs="Tahoma"/>
                <w:sz w:val="16"/>
                <w:szCs w:val="16"/>
                <w:vertAlign w:val="superscript"/>
              </w:rPr>
              <w:t>3</w:t>
            </w:r>
          </w:p>
        </w:tc>
        <w:tc>
          <w:tcPr>
            <w:tcW w:w="10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705B128" w14:textId="77777777" w:rsidR="005A0542" w:rsidRPr="005211F9" w:rsidRDefault="005A0542" w:rsidP="00E707B5">
            <w:pPr>
              <w:rPr>
                <w:rFonts w:ascii="Tahoma" w:hAnsi="Tahoma" w:cs="Tahoma"/>
                <w:sz w:val="16"/>
                <w:szCs w:val="16"/>
              </w:rPr>
            </w:pPr>
            <w:r w:rsidRPr="005211F9">
              <w:rPr>
                <w:rFonts w:ascii="Tahoma" w:hAnsi="Tahoma" w:cs="Tahoma"/>
                <w:sz w:val="16"/>
                <w:szCs w:val="16"/>
              </w:rPr>
              <w:t>12.0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6A1A0E" w14:textId="77777777" w:rsidR="005A0542" w:rsidRPr="005211F9" w:rsidRDefault="005A0542" w:rsidP="00E707B5">
            <w:pPr>
              <w:rPr>
                <w:rFonts w:ascii="Tahoma" w:hAnsi="Tahoma" w:cs="Tahoma"/>
                <w:sz w:val="16"/>
                <w:szCs w:val="16"/>
              </w:rPr>
            </w:pPr>
            <w:r w:rsidRPr="005211F9">
              <w:rPr>
                <w:rFonts w:ascii="Tahoma" w:hAnsi="Tahoma" w:cs="Tahoma"/>
                <w:sz w:val="16"/>
                <w:szCs w:val="16"/>
              </w:rPr>
              <w:t>5.6390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7672B6" w14:textId="77777777" w:rsidR="005A0542" w:rsidRPr="005211F9" w:rsidRDefault="005A0542" w:rsidP="00E707B5">
            <w:pPr>
              <w:rPr>
                <w:rFonts w:ascii="Tahoma" w:hAnsi="Tahoma" w:cs="Tahoma"/>
                <w:sz w:val="16"/>
                <w:szCs w:val="16"/>
              </w:rPr>
            </w:pPr>
            <w:r w:rsidRPr="005211F9">
              <w:rPr>
                <w:rFonts w:ascii="Tahoma" w:hAnsi="Tahoma" w:cs="Tahoma"/>
                <w:sz w:val="16"/>
                <w:szCs w:val="16"/>
              </w:rPr>
              <w:t>67.6680</w:t>
            </w:r>
          </w:p>
        </w:tc>
      </w:tr>
      <w:tr w:rsidR="005A0542" w:rsidRPr="005211F9" w14:paraId="1338A32F"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54BBDFD6"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000000"/>
              <w:right w:val="single" w:sz="4" w:space="0" w:color="auto"/>
            </w:tcBorders>
            <w:vAlign w:val="center"/>
            <w:hideMark/>
          </w:tcPr>
          <w:p w14:paraId="4687019D"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000000"/>
              <w:right w:val="single" w:sz="4" w:space="0" w:color="auto"/>
            </w:tcBorders>
            <w:vAlign w:val="center"/>
            <w:hideMark/>
          </w:tcPr>
          <w:p w14:paraId="4455BAF4"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000000"/>
              <w:right w:val="single" w:sz="4" w:space="0" w:color="auto"/>
            </w:tcBorders>
            <w:vAlign w:val="center"/>
            <w:hideMark/>
          </w:tcPr>
          <w:p w14:paraId="27F1F118"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07BAE004"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2730B912" w14:textId="77777777" w:rsidR="005A0542" w:rsidRPr="005211F9" w:rsidRDefault="005A0542" w:rsidP="00E707B5">
            <w:pPr>
              <w:rPr>
                <w:rFonts w:ascii="Tahoma" w:hAnsi="Tahoma" w:cs="Tahoma"/>
                <w:sz w:val="16"/>
                <w:szCs w:val="16"/>
              </w:rPr>
            </w:pPr>
          </w:p>
        </w:tc>
      </w:tr>
      <w:tr w:rsidR="005A0542" w:rsidRPr="005211F9" w14:paraId="0E597018"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7ED90C06"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000000"/>
              <w:right w:val="single" w:sz="4" w:space="0" w:color="auto"/>
            </w:tcBorders>
            <w:vAlign w:val="center"/>
            <w:hideMark/>
          </w:tcPr>
          <w:p w14:paraId="67AF4D18"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000000"/>
              <w:right w:val="single" w:sz="4" w:space="0" w:color="auto"/>
            </w:tcBorders>
            <w:vAlign w:val="center"/>
            <w:hideMark/>
          </w:tcPr>
          <w:p w14:paraId="4B2D88EE"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000000"/>
              <w:right w:val="single" w:sz="4" w:space="0" w:color="auto"/>
            </w:tcBorders>
            <w:vAlign w:val="center"/>
            <w:hideMark/>
          </w:tcPr>
          <w:p w14:paraId="2CEAEBED"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4B69B84A"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31CFDCE1" w14:textId="77777777" w:rsidR="005A0542" w:rsidRPr="005211F9" w:rsidRDefault="005A0542" w:rsidP="00E707B5">
            <w:pPr>
              <w:rPr>
                <w:rFonts w:ascii="Tahoma" w:hAnsi="Tahoma" w:cs="Tahoma"/>
                <w:sz w:val="16"/>
                <w:szCs w:val="16"/>
              </w:rPr>
            </w:pPr>
          </w:p>
        </w:tc>
      </w:tr>
      <w:tr w:rsidR="005A0542" w:rsidRPr="005211F9" w14:paraId="5C029063"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182DFFB8"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000000"/>
              <w:right w:val="single" w:sz="4" w:space="0" w:color="auto"/>
            </w:tcBorders>
            <w:vAlign w:val="center"/>
            <w:hideMark/>
          </w:tcPr>
          <w:p w14:paraId="37B7F5C2"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000000"/>
              <w:right w:val="single" w:sz="4" w:space="0" w:color="auto"/>
            </w:tcBorders>
            <w:vAlign w:val="center"/>
            <w:hideMark/>
          </w:tcPr>
          <w:p w14:paraId="275BEAFF"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000000"/>
              <w:right w:val="single" w:sz="4" w:space="0" w:color="auto"/>
            </w:tcBorders>
            <w:vAlign w:val="center"/>
            <w:hideMark/>
          </w:tcPr>
          <w:p w14:paraId="0C52F21C"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51EDBDC"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6BE56FE5" w14:textId="77777777" w:rsidR="005A0542" w:rsidRPr="005211F9" w:rsidRDefault="005A0542" w:rsidP="00E707B5">
            <w:pPr>
              <w:rPr>
                <w:rFonts w:ascii="Tahoma" w:hAnsi="Tahoma" w:cs="Tahoma"/>
                <w:sz w:val="16"/>
                <w:szCs w:val="16"/>
              </w:rPr>
            </w:pPr>
          </w:p>
        </w:tc>
      </w:tr>
      <w:tr w:rsidR="005A0542" w:rsidRPr="005211F9" w14:paraId="4D097A39"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6A0AE4" w14:textId="77777777" w:rsidR="005A0542" w:rsidRPr="005211F9" w:rsidRDefault="005A0542" w:rsidP="00E707B5">
            <w:pPr>
              <w:rPr>
                <w:rFonts w:ascii="Tahoma" w:hAnsi="Tahoma" w:cs="Tahoma"/>
                <w:sz w:val="16"/>
                <w:szCs w:val="16"/>
              </w:rPr>
            </w:pPr>
            <w:r w:rsidRPr="005211F9">
              <w:rPr>
                <w:rFonts w:ascii="Tahoma" w:hAnsi="Tahoma" w:cs="Tahoma"/>
                <w:sz w:val="16"/>
                <w:szCs w:val="16"/>
              </w:rPr>
              <w:t>4</w:t>
            </w:r>
          </w:p>
        </w:tc>
        <w:tc>
          <w:tcPr>
            <w:tcW w:w="5487" w:type="dxa"/>
            <w:vMerge w:val="restart"/>
            <w:tcBorders>
              <w:top w:val="nil"/>
              <w:left w:val="single" w:sz="4" w:space="0" w:color="auto"/>
              <w:bottom w:val="single" w:sz="4" w:space="0" w:color="000000"/>
              <w:right w:val="single" w:sz="4" w:space="0" w:color="auto"/>
            </w:tcBorders>
            <w:shd w:val="clear" w:color="auto" w:fill="auto"/>
            <w:vAlign w:val="center"/>
            <w:hideMark/>
          </w:tcPr>
          <w:p w14:paraId="2430C05F"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Խճե</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հիմնատակի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քանդում</w:t>
            </w:r>
            <w:proofErr w:type="spellEnd"/>
          </w:p>
        </w:tc>
        <w:tc>
          <w:tcPr>
            <w:tcW w:w="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50B36E" w14:textId="77777777" w:rsidR="005A0542" w:rsidRPr="005211F9" w:rsidRDefault="005A0542" w:rsidP="00E707B5">
            <w:pPr>
              <w:rPr>
                <w:rFonts w:ascii="Tahoma" w:hAnsi="Tahoma" w:cs="Tahoma"/>
                <w:sz w:val="16"/>
                <w:szCs w:val="16"/>
              </w:rPr>
            </w:pPr>
            <w:r w:rsidRPr="005211F9">
              <w:rPr>
                <w:rFonts w:ascii="Tahoma" w:hAnsi="Tahoma" w:cs="Tahoma"/>
                <w:sz w:val="16"/>
                <w:szCs w:val="16"/>
              </w:rPr>
              <w:t>մ</w:t>
            </w:r>
            <w:r w:rsidRPr="005211F9">
              <w:rPr>
                <w:rFonts w:ascii="Tahoma" w:hAnsi="Tahoma" w:cs="Tahoma"/>
                <w:sz w:val="16"/>
                <w:szCs w:val="16"/>
                <w:vertAlign w:val="superscript"/>
              </w:rPr>
              <w:t>3</w:t>
            </w:r>
          </w:p>
        </w:tc>
        <w:tc>
          <w:tcPr>
            <w:tcW w:w="10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0088A3" w14:textId="77777777" w:rsidR="005A0542" w:rsidRPr="005211F9" w:rsidRDefault="005A0542" w:rsidP="00E707B5">
            <w:pPr>
              <w:rPr>
                <w:rFonts w:ascii="Tahoma" w:hAnsi="Tahoma" w:cs="Tahoma"/>
                <w:sz w:val="16"/>
                <w:szCs w:val="16"/>
              </w:rPr>
            </w:pPr>
            <w:r w:rsidRPr="005211F9">
              <w:rPr>
                <w:rFonts w:ascii="Tahoma" w:hAnsi="Tahoma" w:cs="Tahoma"/>
                <w:sz w:val="16"/>
                <w:szCs w:val="16"/>
              </w:rPr>
              <w:t>22.50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868A7D" w14:textId="77777777" w:rsidR="005A0542" w:rsidRPr="005211F9" w:rsidRDefault="005A0542" w:rsidP="00E707B5">
            <w:pPr>
              <w:rPr>
                <w:rFonts w:ascii="Tahoma" w:hAnsi="Tahoma" w:cs="Tahoma"/>
                <w:sz w:val="16"/>
                <w:szCs w:val="16"/>
              </w:rPr>
            </w:pPr>
            <w:r w:rsidRPr="005211F9">
              <w:rPr>
                <w:rFonts w:ascii="Tahoma" w:hAnsi="Tahoma" w:cs="Tahoma"/>
                <w:sz w:val="16"/>
                <w:szCs w:val="16"/>
              </w:rPr>
              <w:t>0.719860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7BBCDE" w14:textId="77777777" w:rsidR="005A0542" w:rsidRPr="005211F9" w:rsidRDefault="005A0542" w:rsidP="00E707B5">
            <w:pPr>
              <w:rPr>
                <w:rFonts w:ascii="Tahoma" w:hAnsi="Tahoma" w:cs="Tahoma"/>
                <w:sz w:val="16"/>
                <w:szCs w:val="16"/>
              </w:rPr>
            </w:pPr>
            <w:r w:rsidRPr="005211F9">
              <w:rPr>
                <w:rFonts w:ascii="Tahoma" w:hAnsi="Tahoma" w:cs="Tahoma"/>
                <w:sz w:val="16"/>
                <w:szCs w:val="16"/>
              </w:rPr>
              <w:t>16.196850</w:t>
            </w:r>
          </w:p>
        </w:tc>
      </w:tr>
      <w:tr w:rsidR="005A0542" w:rsidRPr="005211F9" w14:paraId="708F2DE1"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7FA2B3EC"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000000"/>
              <w:right w:val="single" w:sz="4" w:space="0" w:color="auto"/>
            </w:tcBorders>
            <w:vAlign w:val="center"/>
            <w:hideMark/>
          </w:tcPr>
          <w:p w14:paraId="1FDD4F0F"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000000"/>
              <w:right w:val="single" w:sz="4" w:space="0" w:color="auto"/>
            </w:tcBorders>
            <w:vAlign w:val="center"/>
            <w:hideMark/>
          </w:tcPr>
          <w:p w14:paraId="082EC2B3"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000000"/>
              <w:right w:val="single" w:sz="4" w:space="0" w:color="auto"/>
            </w:tcBorders>
            <w:vAlign w:val="center"/>
            <w:hideMark/>
          </w:tcPr>
          <w:p w14:paraId="04F0151D"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0966A2F9"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4186EF17" w14:textId="77777777" w:rsidR="005A0542" w:rsidRPr="005211F9" w:rsidRDefault="005A0542" w:rsidP="00E707B5">
            <w:pPr>
              <w:rPr>
                <w:rFonts w:ascii="Tahoma" w:hAnsi="Tahoma" w:cs="Tahoma"/>
                <w:sz w:val="16"/>
                <w:szCs w:val="16"/>
              </w:rPr>
            </w:pPr>
          </w:p>
        </w:tc>
      </w:tr>
      <w:tr w:rsidR="005A0542" w:rsidRPr="005211F9" w14:paraId="52617F23"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3FDFF97D"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000000"/>
              <w:right w:val="single" w:sz="4" w:space="0" w:color="auto"/>
            </w:tcBorders>
            <w:vAlign w:val="center"/>
            <w:hideMark/>
          </w:tcPr>
          <w:p w14:paraId="0E7307DB"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000000"/>
              <w:right w:val="single" w:sz="4" w:space="0" w:color="auto"/>
            </w:tcBorders>
            <w:vAlign w:val="center"/>
            <w:hideMark/>
          </w:tcPr>
          <w:p w14:paraId="6E010F0F"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000000"/>
              <w:right w:val="single" w:sz="4" w:space="0" w:color="auto"/>
            </w:tcBorders>
            <w:vAlign w:val="center"/>
            <w:hideMark/>
          </w:tcPr>
          <w:p w14:paraId="39AB9CA0"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07A46871"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49476103" w14:textId="77777777" w:rsidR="005A0542" w:rsidRPr="005211F9" w:rsidRDefault="005A0542" w:rsidP="00E707B5">
            <w:pPr>
              <w:rPr>
                <w:rFonts w:ascii="Tahoma" w:hAnsi="Tahoma" w:cs="Tahoma"/>
                <w:sz w:val="16"/>
                <w:szCs w:val="16"/>
              </w:rPr>
            </w:pPr>
          </w:p>
        </w:tc>
      </w:tr>
      <w:tr w:rsidR="005A0542" w:rsidRPr="005211F9" w14:paraId="4BF05231"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015753C3"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000000"/>
              <w:right w:val="single" w:sz="4" w:space="0" w:color="auto"/>
            </w:tcBorders>
            <w:vAlign w:val="center"/>
            <w:hideMark/>
          </w:tcPr>
          <w:p w14:paraId="0E34FE7D"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000000"/>
              <w:right w:val="single" w:sz="4" w:space="0" w:color="auto"/>
            </w:tcBorders>
            <w:vAlign w:val="center"/>
            <w:hideMark/>
          </w:tcPr>
          <w:p w14:paraId="2213C00E"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000000"/>
              <w:right w:val="single" w:sz="4" w:space="0" w:color="auto"/>
            </w:tcBorders>
            <w:vAlign w:val="center"/>
            <w:hideMark/>
          </w:tcPr>
          <w:p w14:paraId="6ABB925E"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38EB07F6"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2B9D486D" w14:textId="77777777" w:rsidR="005A0542" w:rsidRPr="005211F9" w:rsidRDefault="005A0542" w:rsidP="00E707B5">
            <w:pPr>
              <w:rPr>
                <w:rFonts w:ascii="Tahoma" w:hAnsi="Tahoma" w:cs="Tahoma"/>
                <w:sz w:val="16"/>
                <w:szCs w:val="16"/>
              </w:rPr>
            </w:pPr>
          </w:p>
        </w:tc>
      </w:tr>
      <w:tr w:rsidR="005A0542" w:rsidRPr="005211F9" w14:paraId="6312DD29"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8DFE69" w14:textId="77777777" w:rsidR="005A0542" w:rsidRPr="005211F9" w:rsidRDefault="005A0542" w:rsidP="00E707B5">
            <w:pPr>
              <w:rPr>
                <w:rFonts w:ascii="Tahoma" w:hAnsi="Tahoma" w:cs="Tahoma"/>
                <w:sz w:val="16"/>
                <w:szCs w:val="16"/>
              </w:rPr>
            </w:pPr>
            <w:r w:rsidRPr="005211F9">
              <w:rPr>
                <w:rFonts w:ascii="Tahoma" w:hAnsi="Tahoma" w:cs="Tahoma"/>
                <w:sz w:val="16"/>
                <w:szCs w:val="16"/>
              </w:rPr>
              <w:t>5</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2B65EF77"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Շին</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աղբի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հավաքում</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բարձում</w:t>
            </w:r>
            <w:proofErr w:type="spellEnd"/>
            <w:r w:rsidRPr="005211F9">
              <w:rPr>
                <w:rFonts w:ascii="Tahoma" w:hAnsi="Tahoma" w:cs="Tahoma"/>
                <w:sz w:val="16"/>
                <w:szCs w:val="16"/>
              </w:rPr>
              <w:t xml:space="preserve"> ա/</w:t>
            </w:r>
            <w:proofErr w:type="spellStart"/>
            <w:r w:rsidRPr="005211F9">
              <w:rPr>
                <w:rFonts w:ascii="Tahoma" w:hAnsi="Tahoma" w:cs="Tahoma"/>
                <w:sz w:val="16"/>
                <w:szCs w:val="16"/>
              </w:rPr>
              <w:t>ինքնաթափերի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վրա</w:t>
            </w:r>
            <w:proofErr w:type="spellEnd"/>
            <w:r w:rsidRPr="005211F9">
              <w:rPr>
                <w:rFonts w:ascii="Tahoma" w:hAnsi="Tahoma" w:cs="Tahoma"/>
                <w:sz w:val="16"/>
                <w:szCs w:val="16"/>
              </w:rPr>
              <w:t xml:space="preserve"> և </w:t>
            </w:r>
            <w:proofErr w:type="spellStart"/>
            <w:r w:rsidRPr="005211F9">
              <w:rPr>
                <w:rFonts w:ascii="Tahoma" w:hAnsi="Tahoma" w:cs="Tahoma"/>
                <w:sz w:val="16"/>
                <w:szCs w:val="16"/>
              </w:rPr>
              <w:t>տեղափոխում</w:t>
            </w:r>
            <w:proofErr w:type="spellEnd"/>
            <w:r w:rsidRPr="005211F9">
              <w:rPr>
                <w:rFonts w:ascii="Tahoma" w:hAnsi="Tahoma" w:cs="Tahoma"/>
                <w:sz w:val="16"/>
                <w:szCs w:val="16"/>
              </w:rPr>
              <w:t xml:space="preserve"> 13կմ  </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A08299" w14:textId="77777777" w:rsidR="005A0542" w:rsidRPr="005211F9" w:rsidRDefault="005A0542" w:rsidP="00E707B5">
            <w:pPr>
              <w:rPr>
                <w:rFonts w:ascii="Tahoma" w:hAnsi="Tahoma" w:cs="Tahoma"/>
                <w:sz w:val="16"/>
                <w:szCs w:val="16"/>
              </w:rPr>
            </w:pPr>
            <w:r w:rsidRPr="005211F9">
              <w:rPr>
                <w:rFonts w:ascii="Tahoma" w:hAnsi="Tahoma" w:cs="Tahoma"/>
                <w:sz w:val="16"/>
                <w:szCs w:val="16"/>
              </w:rPr>
              <w:t>տ</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BEDD4F" w14:textId="77777777" w:rsidR="005A0542" w:rsidRPr="005211F9" w:rsidRDefault="005A0542" w:rsidP="00E707B5">
            <w:pPr>
              <w:rPr>
                <w:rFonts w:ascii="Tahoma" w:hAnsi="Tahoma" w:cs="Tahoma"/>
                <w:sz w:val="16"/>
                <w:szCs w:val="16"/>
              </w:rPr>
            </w:pPr>
            <w:r w:rsidRPr="005211F9">
              <w:rPr>
                <w:rFonts w:ascii="Tahoma" w:hAnsi="Tahoma" w:cs="Tahoma"/>
                <w:sz w:val="16"/>
                <w:szCs w:val="16"/>
              </w:rPr>
              <w:t>50.40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3CDC3E" w14:textId="77777777" w:rsidR="005A0542" w:rsidRPr="005211F9" w:rsidRDefault="005A0542" w:rsidP="00E707B5">
            <w:pPr>
              <w:rPr>
                <w:rFonts w:ascii="Tahoma" w:hAnsi="Tahoma" w:cs="Tahoma"/>
                <w:sz w:val="16"/>
                <w:szCs w:val="16"/>
              </w:rPr>
            </w:pPr>
            <w:r w:rsidRPr="005211F9">
              <w:rPr>
                <w:rFonts w:ascii="Tahoma" w:hAnsi="Tahoma" w:cs="Tahoma"/>
                <w:sz w:val="16"/>
                <w:szCs w:val="16"/>
              </w:rPr>
              <w:t>5.20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DA12DF" w14:textId="77777777" w:rsidR="005A0542" w:rsidRPr="005211F9" w:rsidRDefault="005A0542" w:rsidP="00E707B5">
            <w:pPr>
              <w:rPr>
                <w:rFonts w:ascii="Tahoma" w:hAnsi="Tahoma" w:cs="Tahoma"/>
                <w:sz w:val="16"/>
                <w:szCs w:val="16"/>
              </w:rPr>
            </w:pPr>
            <w:r w:rsidRPr="005211F9">
              <w:rPr>
                <w:rFonts w:ascii="Tahoma" w:hAnsi="Tahoma" w:cs="Tahoma"/>
                <w:sz w:val="16"/>
                <w:szCs w:val="16"/>
              </w:rPr>
              <w:t>262.0800</w:t>
            </w:r>
          </w:p>
        </w:tc>
      </w:tr>
      <w:tr w:rsidR="005A0542" w:rsidRPr="005211F9" w14:paraId="20026F9B"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65BB5A2A"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5F7EE927"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2C36C97"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3E299427"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5C2577F4"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2477B90A" w14:textId="77777777" w:rsidR="005A0542" w:rsidRPr="005211F9" w:rsidRDefault="005A0542" w:rsidP="00E707B5">
            <w:pPr>
              <w:rPr>
                <w:rFonts w:ascii="Tahoma" w:hAnsi="Tahoma" w:cs="Tahoma"/>
                <w:sz w:val="16"/>
                <w:szCs w:val="16"/>
              </w:rPr>
            </w:pPr>
          </w:p>
        </w:tc>
      </w:tr>
      <w:tr w:rsidR="005A0542" w:rsidRPr="005211F9" w14:paraId="1462FF05"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18803EEA"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0AFA53EE"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072786D"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0282B276"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B050991"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3B4D026E" w14:textId="77777777" w:rsidR="005A0542" w:rsidRPr="005211F9" w:rsidRDefault="005A0542" w:rsidP="00E707B5">
            <w:pPr>
              <w:rPr>
                <w:rFonts w:ascii="Tahoma" w:hAnsi="Tahoma" w:cs="Tahoma"/>
                <w:sz w:val="16"/>
                <w:szCs w:val="16"/>
              </w:rPr>
            </w:pPr>
          </w:p>
        </w:tc>
      </w:tr>
      <w:tr w:rsidR="005A0542" w:rsidRPr="005211F9" w14:paraId="25BF2D44"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34DE1A1D"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479CA652"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FA5852F"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6BF33D67"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D8796BF"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05AF00D2" w14:textId="77777777" w:rsidR="005A0542" w:rsidRPr="005211F9" w:rsidRDefault="005A0542" w:rsidP="00E707B5">
            <w:pPr>
              <w:rPr>
                <w:rFonts w:ascii="Tahoma" w:hAnsi="Tahoma" w:cs="Tahoma"/>
                <w:sz w:val="16"/>
                <w:szCs w:val="16"/>
              </w:rPr>
            </w:pPr>
          </w:p>
        </w:tc>
      </w:tr>
      <w:tr w:rsidR="005A0542" w:rsidRPr="005211F9" w14:paraId="02A02CD7"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384D4A"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34F9E394" w14:textId="77777777" w:rsidR="005A0542" w:rsidRPr="005211F9" w:rsidRDefault="005A0542" w:rsidP="00E707B5">
            <w:pPr>
              <w:rPr>
                <w:rFonts w:ascii="Tahoma" w:hAnsi="Tahoma" w:cs="Tahoma"/>
                <w:b/>
                <w:bCs/>
                <w:sz w:val="16"/>
                <w:szCs w:val="16"/>
                <w:u w:val="single"/>
              </w:rPr>
            </w:pPr>
            <w:proofErr w:type="spellStart"/>
            <w:r w:rsidRPr="005211F9">
              <w:rPr>
                <w:rFonts w:ascii="Tahoma" w:hAnsi="Tahoma" w:cs="Tahoma"/>
                <w:b/>
                <w:bCs/>
                <w:sz w:val="16"/>
                <w:szCs w:val="16"/>
                <w:u w:val="single"/>
              </w:rPr>
              <w:t>Կառուցման</w:t>
            </w:r>
            <w:proofErr w:type="spellEnd"/>
            <w:r w:rsidRPr="005211F9">
              <w:rPr>
                <w:rFonts w:ascii="Tahoma" w:hAnsi="Tahoma" w:cs="Tahoma"/>
                <w:b/>
                <w:bCs/>
                <w:sz w:val="16"/>
                <w:szCs w:val="16"/>
                <w:u w:val="single"/>
              </w:rPr>
              <w:t xml:space="preserve"> աշխատանքներ</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9C7A7B"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13B919"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B0A3A9"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837159" w14:textId="77777777" w:rsidR="005A0542" w:rsidRPr="005211F9" w:rsidRDefault="005A0542" w:rsidP="00E707B5">
            <w:pPr>
              <w:rPr>
                <w:rFonts w:ascii="Tahoma" w:hAnsi="Tahoma" w:cs="Tahoma"/>
                <w:sz w:val="16"/>
                <w:szCs w:val="16"/>
              </w:rPr>
            </w:pPr>
            <w:r w:rsidRPr="005211F9">
              <w:rPr>
                <w:rFonts w:ascii="Tahoma" w:hAnsi="Tahoma" w:cs="Tahoma"/>
                <w:sz w:val="16"/>
                <w:szCs w:val="16"/>
              </w:rPr>
              <w:t> </w:t>
            </w:r>
          </w:p>
        </w:tc>
      </w:tr>
      <w:tr w:rsidR="005A0542" w:rsidRPr="005211F9" w14:paraId="2D81AAEF"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55E4EED9"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4AABE442" w14:textId="77777777" w:rsidR="005A0542" w:rsidRPr="005211F9" w:rsidRDefault="005A0542" w:rsidP="00E707B5">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3F609843"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77BE0579"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4FE4E991"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1BE14E33" w14:textId="77777777" w:rsidR="005A0542" w:rsidRPr="005211F9" w:rsidRDefault="005A0542" w:rsidP="00E707B5">
            <w:pPr>
              <w:rPr>
                <w:rFonts w:ascii="Tahoma" w:hAnsi="Tahoma" w:cs="Tahoma"/>
                <w:sz w:val="16"/>
                <w:szCs w:val="16"/>
              </w:rPr>
            </w:pPr>
          </w:p>
        </w:tc>
      </w:tr>
      <w:tr w:rsidR="005A0542" w:rsidRPr="005211F9" w14:paraId="2FD5CABC"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62875356"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7C94F323" w14:textId="77777777" w:rsidR="005A0542" w:rsidRPr="005211F9" w:rsidRDefault="005A0542" w:rsidP="00E707B5">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7940914E"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3D134676"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2782F0B7"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655959C5" w14:textId="77777777" w:rsidR="005A0542" w:rsidRPr="005211F9" w:rsidRDefault="005A0542" w:rsidP="00E707B5">
            <w:pPr>
              <w:rPr>
                <w:rFonts w:ascii="Tahoma" w:hAnsi="Tahoma" w:cs="Tahoma"/>
                <w:sz w:val="16"/>
                <w:szCs w:val="16"/>
              </w:rPr>
            </w:pPr>
          </w:p>
        </w:tc>
      </w:tr>
      <w:tr w:rsidR="005A0542" w:rsidRPr="005211F9" w14:paraId="75635D05"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37CF64EA"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2A5F3DF3" w14:textId="77777777" w:rsidR="005A0542" w:rsidRPr="005211F9" w:rsidRDefault="005A0542" w:rsidP="00E707B5">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22D85E0F"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619D2390"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46A3B67"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5A75D46E" w14:textId="77777777" w:rsidR="005A0542" w:rsidRPr="005211F9" w:rsidRDefault="005A0542" w:rsidP="00E707B5">
            <w:pPr>
              <w:rPr>
                <w:rFonts w:ascii="Tahoma" w:hAnsi="Tahoma" w:cs="Tahoma"/>
                <w:sz w:val="16"/>
                <w:szCs w:val="16"/>
              </w:rPr>
            </w:pPr>
          </w:p>
        </w:tc>
      </w:tr>
      <w:tr w:rsidR="005A0542" w:rsidRPr="005211F9" w14:paraId="49F5F431"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F47994" w14:textId="77777777" w:rsidR="005A0542" w:rsidRPr="005211F9" w:rsidRDefault="005A0542" w:rsidP="00E707B5">
            <w:pPr>
              <w:rPr>
                <w:rFonts w:ascii="Tahoma" w:hAnsi="Tahoma" w:cs="Tahoma"/>
                <w:sz w:val="16"/>
                <w:szCs w:val="16"/>
              </w:rPr>
            </w:pPr>
            <w:r w:rsidRPr="005211F9">
              <w:rPr>
                <w:rFonts w:ascii="Tahoma" w:hAnsi="Tahoma" w:cs="Tahoma"/>
                <w:sz w:val="16"/>
                <w:szCs w:val="16"/>
              </w:rPr>
              <w:t>1</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60E93134"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Փոսային</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նորոգում</w:t>
            </w:r>
            <w:proofErr w:type="spellEnd"/>
            <w:r w:rsidRPr="005211F9">
              <w:rPr>
                <w:rFonts w:ascii="Tahoma" w:hAnsi="Tahoma" w:cs="Tahoma"/>
                <w:sz w:val="16"/>
                <w:szCs w:val="16"/>
              </w:rPr>
              <w:t xml:space="preserve"> h=30-50մմ</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117D44" w14:textId="77777777" w:rsidR="005A0542" w:rsidRPr="005211F9" w:rsidRDefault="005A0542" w:rsidP="00E707B5">
            <w:pPr>
              <w:rPr>
                <w:rFonts w:ascii="Tahoma" w:hAnsi="Tahoma" w:cs="Tahoma"/>
                <w:sz w:val="16"/>
                <w:szCs w:val="16"/>
              </w:rPr>
            </w:pPr>
            <w:r w:rsidRPr="005211F9">
              <w:rPr>
                <w:rFonts w:ascii="Tahoma" w:hAnsi="Tahoma" w:cs="Tahoma"/>
                <w:sz w:val="16"/>
                <w:szCs w:val="16"/>
              </w:rPr>
              <w:t>մ</w:t>
            </w:r>
            <w:r w:rsidRPr="005211F9">
              <w:rPr>
                <w:rFonts w:ascii="Tahoma" w:hAnsi="Tahoma" w:cs="Tahoma"/>
                <w:sz w:val="16"/>
                <w:szCs w:val="16"/>
                <w:vertAlign w:val="superscript"/>
              </w:rPr>
              <w:t>2</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FF90B0" w14:textId="77777777" w:rsidR="005A0542" w:rsidRPr="005211F9" w:rsidRDefault="005A0542" w:rsidP="00E707B5">
            <w:pPr>
              <w:rPr>
                <w:rFonts w:ascii="Tahoma" w:hAnsi="Tahoma" w:cs="Tahoma"/>
                <w:sz w:val="16"/>
                <w:szCs w:val="16"/>
              </w:rPr>
            </w:pPr>
            <w:r w:rsidRPr="005211F9">
              <w:rPr>
                <w:rFonts w:ascii="Tahoma" w:hAnsi="Tahoma" w:cs="Tahoma"/>
                <w:sz w:val="16"/>
                <w:szCs w:val="16"/>
              </w:rPr>
              <w:t>900.0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5E9ADD" w14:textId="77777777" w:rsidR="005A0542" w:rsidRPr="005211F9" w:rsidRDefault="005A0542" w:rsidP="00E707B5">
            <w:pPr>
              <w:rPr>
                <w:rFonts w:ascii="Tahoma" w:hAnsi="Tahoma" w:cs="Tahoma"/>
                <w:sz w:val="16"/>
                <w:szCs w:val="16"/>
              </w:rPr>
            </w:pPr>
            <w:r w:rsidRPr="005211F9">
              <w:rPr>
                <w:rFonts w:ascii="Tahoma" w:hAnsi="Tahoma" w:cs="Tahoma"/>
                <w:sz w:val="16"/>
                <w:szCs w:val="16"/>
              </w:rPr>
              <w:t>5.6470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67CB7B" w14:textId="77777777" w:rsidR="005A0542" w:rsidRPr="005211F9" w:rsidRDefault="005A0542" w:rsidP="00E707B5">
            <w:pPr>
              <w:rPr>
                <w:rFonts w:ascii="Tahoma" w:hAnsi="Tahoma" w:cs="Tahoma"/>
                <w:sz w:val="16"/>
                <w:szCs w:val="16"/>
              </w:rPr>
            </w:pPr>
            <w:r w:rsidRPr="005211F9">
              <w:rPr>
                <w:rFonts w:ascii="Tahoma" w:hAnsi="Tahoma" w:cs="Tahoma"/>
                <w:sz w:val="16"/>
                <w:szCs w:val="16"/>
              </w:rPr>
              <w:t>5082.30</w:t>
            </w:r>
          </w:p>
        </w:tc>
      </w:tr>
      <w:tr w:rsidR="005A0542" w:rsidRPr="005211F9" w14:paraId="7145B69B"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7BA5D2B7"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2391AB4C"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6653CFB"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14E12FC5"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1DF25017"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73F74CAE" w14:textId="77777777" w:rsidR="005A0542" w:rsidRPr="005211F9" w:rsidRDefault="005A0542" w:rsidP="00E707B5">
            <w:pPr>
              <w:rPr>
                <w:rFonts w:ascii="Tahoma" w:hAnsi="Tahoma" w:cs="Tahoma"/>
                <w:sz w:val="16"/>
                <w:szCs w:val="16"/>
              </w:rPr>
            </w:pPr>
          </w:p>
        </w:tc>
      </w:tr>
      <w:tr w:rsidR="005A0542" w:rsidRPr="005211F9" w14:paraId="3E2522C8"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1A7B3AD8"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048D1E8E"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4D9D5E6"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23EFA7C2"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3C0370BA"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6B0872B3" w14:textId="77777777" w:rsidR="005A0542" w:rsidRPr="005211F9" w:rsidRDefault="005A0542" w:rsidP="00E707B5">
            <w:pPr>
              <w:rPr>
                <w:rFonts w:ascii="Tahoma" w:hAnsi="Tahoma" w:cs="Tahoma"/>
                <w:sz w:val="16"/>
                <w:szCs w:val="16"/>
              </w:rPr>
            </w:pPr>
          </w:p>
        </w:tc>
      </w:tr>
      <w:tr w:rsidR="005A0542" w:rsidRPr="005211F9" w14:paraId="76EF76B2"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31B41FE9"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6638EB89"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0B0C1F5"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080DB005"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10266565"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2C0C824C" w14:textId="77777777" w:rsidR="005A0542" w:rsidRPr="005211F9" w:rsidRDefault="005A0542" w:rsidP="00E707B5">
            <w:pPr>
              <w:rPr>
                <w:rFonts w:ascii="Tahoma" w:hAnsi="Tahoma" w:cs="Tahoma"/>
                <w:sz w:val="16"/>
                <w:szCs w:val="16"/>
              </w:rPr>
            </w:pPr>
          </w:p>
        </w:tc>
      </w:tr>
      <w:tr w:rsidR="005A0542" w:rsidRPr="005211F9" w14:paraId="259B1F80"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A989BE" w14:textId="77777777" w:rsidR="005A0542" w:rsidRPr="005211F9" w:rsidRDefault="005A0542" w:rsidP="00E707B5">
            <w:pPr>
              <w:rPr>
                <w:rFonts w:ascii="Tahoma" w:hAnsi="Tahoma" w:cs="Tahoma"/>
                <w:sz w:val="16"/>
                <w:szCs w:val="16"/>
              </w:rPr>
            </w:pPr>
            <w:r w:rsidRPr="005211F9">
              <w:rPr>
                <w:rFonts w:ascii="Tahoma" w:hAnsi="Tahoma" w:cs="Tahoma"/>
                <w:sz w:val="16"/>
                <w:szCs w:val="16"/>
              </w:rPr>
              <w:t>2</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12161A43"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Հարթեցնող</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շերտ</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մանրահատիկ</w:t>
            </w:r>
            <w:proofErr w:type="spellEnd"/>
            <w:r w:rsidRPr="005211F9">
              <w:rPr>
                <w:rFonts w:ascii="Tahoma" w:hAnsi="Tahoma" w:cs="Tahoma"/>
                <w:sz w:val="16"/>
                <w:szCs w:val="16"/>
              </w:rPr>
              <w:t xml:space="preserve"> ա/</w:t>
            </w:r>
            <w:proofErr w:type="spellStart"/>
            <w:r w:rsidRPr="005211F9">
              <w:rPr>
                <w:rFonts w:ascii="Tahoma" w:hAnsi="Tahoma" w:cs="Tahoma"/>
                <w:sz w:val="16"/>
                <w:szCs w:val="16"/>
              </w:rPr>
              <w:t>բետոնով</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հմիջ</w:t>
            </w:r>
            <w:proofErr w:type="spellEnd"/>
            <w:r w:rsidRPr="005211F9">
              <w:rPr>
                <w:rFonts w:ascii="Tahoma" w:hAnsi="Tahoma" w:cs="Tahoma"/>
                <w:sz w:val="16"/>
                <w:szCs w:val="16"/>
              </w:rPr>
              <w:t>=30մմ</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FA46D1" w14:textId="77777777" w:rsidR="005A0542" w:rsidRPr="005211F9" w:rsidRDefault="005A0542" w:rsidP="00E707B5">
            <w:pPr>
              <w:rPr>
                <w:rFonts w:ascii="Tahoma" w:hAnsi="Tahoma" w:cs="Tahoma"/>
                <w:sz w:val="16"/>
                <w:szCs w:val="16"/>
              </w:rPr>
            </w:pPr>
            <w:r w:rsidRPr="005211F9">
              <w:rPr>
                <w:rFonts w:ascii="Tahoma" w:hAnsi="Tahoma" w:cs="Tahoma"/>
                <w:sz w:val="16"/>
                <w:szCs w:val="16"/>
              </w:rPr>
              <w:t>տ</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7BAEE5" w14:textId="77777777" w:rsidR="005A0542" w:rsidRPr="005211F9" w:rsidRDefault="005A0542" w:rsidP="00E707B5">
            <w:pPr>
              <w:rPr>
                <w:rFonts w:ascii="Tahoma" w:hAnsi="Tahoma" w:cs="Tahoma"/>
                <w:sz w:val="16"/>
                <w:szCs w:val="16"/>
              </w:rPr>
            </w:pPr>
            <w:r w:rsidRPr="005211F9">
              <w:rPr>
                <w:rFonts w:ascii="Tahoma" w:hAnsi="Tahoma" w:cs="Tahoma"/>
                <w:sz w:val="16"/>
                <w:szCs w:val="16"/>
              </w:rPr>
              <w:t>120.0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F1617A" w14:textId="77777777" w:rsidR="005A0542" w:rsidRPr="005211F9" w:rsidRDefault="005A0542" w:rsidP="00E707B5">
            <w:pPr>
              <w:rPr>
                <w:rFonts w:ascii="Tahoma" w:hAnsi="Tahoma" w:cs="Tahoma"/>
                <w:sz w:val="16"/>
                <w:szCs w:val="16"/>
              </w:rPr>
            </w:pPr>
            <w:r w:rsidRPr="005211F9">
              <w:rPr>
                <w:rFonts w:ascii="Tahoma" w:hAnsi="Tahoma" w:cs="Tahoma"/>
                <w:sz w:val="16"/>
                <w:szCs w:val="16"/>
              </w:rPr>
              <w:t>42.2310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3580CD" w14:textId="77777777" w:rsidR="005A0542" w:rsidRPr="005211F9" w:rsidRDefault="005A0542" w:rsidP="00E707B5">
            <w:pPr>
              <w:rPr>
                <w:rFonts w:ascii="Tahoma" w:hAnsi="Tahoma" w:cs="Tahoma"/>
                <w:sz w:val="16"/>
                <w:szCs w:val="16"/>
              </w:rPr>
            </w:pPr>
            <w:r w:rsidRPr="005211F9">
              <w:rPr>
                <w:rFonts w:ascii="Tahoma" w:hAnsi="Tahoma" w:cs="Tahoma"/>
                <w:sz w:val="16"/>
                <w:szCs w:val="16"/>
              </w:rPr>
              <w:t>5067.720</w:t>
            </w:r>
          </w:p>
        </w:tc>
      </w:tr>
      <w:tr w:rsidR="005A0542" w:rsidRPr="005211F9" w14:paraId="5D16406F"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4B1441F9"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6333CA71"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4EA3AD9"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38E082F4"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180CA89A"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38ACED3E" w14:textId="77777777" w:rsidR="005A0542" w:rsidRPr="005211F9" w:rsidRDefault="005A0542" w:rsidP="00E707B5">
            <w:pPr>
              <w:rPr>
                <w:rFonts w:ascii="Tahoma" w:hAnsi="Tahoma" w:cs="Tahoma"/>
                <w:sz w:val="16"/>
                <w:szCs w:val="16"/>
              </w:rPr>
            </w:pPr>
          </w:p>
        </w:tc>
      </w:tr>
      <w:tr w:rsidR="005A0542" w:rsidRPr="005211F9" w14:paraId="72B59AE1"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39B2C528"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1A42596A"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E6CEEBA"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340F50C1"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4A99C744"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087E5CAA" w14:textId="77777777" w:rsidR="005A0542" w:rsidRPr="005211F9" w:rsidRDefault="005A0542" w:rsidP="00E707B5">
            <w:pPr>
              <w:rPr>
                <w:rFonts w:ascii="Tahoma" w:hAnsi="Tahoma" w:cs="Tahoma"/>
                <w:sz w:val="16"/>
                <w:szCs w:val="16"/>
              </w:rPr>
            </w:pPr>
          </w:p>
        </w:tc>
      </w:tr>
      <w:tr w:rsidR="005A0542" w:rsidRPr="005211F9" w14:paraId="0110C00C"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3C03A1A0"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725C4293"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872FE3B"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4E900EF3"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079A613D"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48911649" w14:textId="77777777" w:rsidR="005A0542" w:rsidRPr="005211F9" w:rsidRDefault="005A0542" w:rsidP="00E707B5">
            <w:pPr>
              <w:rPr>
                <w:rFonts w:ascii="Tahoma" w:hAnsi="Tahoma" w:cs="Tahoma"/>
                <w:sz w:val="16"/>
                <w:szCs w:val="16"/>
              </w:rPr>
            </w:pPr>
          </w:p>
        </w:tc>
      </w:tr>
      <w:tr w:rsidR="005A0542" w:rsidRPr="005211F9" w14:paraId="55A76918"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A43172" w14:textId="77777777" w:rsidR="005A0542" w:rsidRPr="005211F9" w:rsidRDefault="005A0542" w:rsidP="00E707B5">
            <w:pPr>
              <w:rPr>
                <w:rFonts w:ascii="Tahoma" w:hAnsi="Tahoma" w:cs="Tahoma"/>
                <w:sz w:val="16"/>
                <w:szCs w:val="16"/>
              </w:rPr>
            </w:pPr>
            <w:r w:rsidRPr="005211F9">
              <w:rPr>
                <w:rFonts w:ascii="Tahoma" w:hAnsi="Tahoma" w:cs="Tahoma"/>
                <w:sz w:val="16"/>
                <w:szCs w:val="16"/>
              </w:rPr>
              <w:t>3</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0809DF40"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Խճի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նախապատրաստական</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շերտի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իրականացում</w:t>
            </w:r>
            <w:proofErr w:type="spellEnd"/>
            <w:r w:rsidRPr="005211F9">
              <w:rPr>
                <w:rFonts w:ascii="Tahoma" w:hAnsi="Tahoma" w:cs="Tahoma"/>
                <w:sz w:val="16"/>
                <w:szCs w:val="16"/>
              </w:rPr>
              <w:t xml:space="preserve"> 150մմ </w:t>
            </w:r>
            <w:proofErr w:type="spellStart"/>
            <w:r w:rsidRPr="005211F9">
              <w:rPr>
                <w:rFonts w:ascii="Tahoma" w:hAnsi="Tahoma" w:cs="Tahoma"/>
                <w:sz w:val="16"/>
                <w:szCs w:val="16"/>
              </w:rPr>
              <w:t>հաստությամբ</w:t>
            </w:r>
            <w:proofErr w:type="spellEnd"/>
            <w:r w:rsidRPr="005211F9">
              <w:rPr>
                <w:rFonts w:ascii="Tahoma" w:hAnsi="Tahoma" w:cs="Tahoma"/>
                <w:sz w:val="16"/>
                <w:szCs w:val="16"/>
              </w:rPr>
              <w:br/>
              <w:t>/</w:t>
            </w:r>
            <w:proofErr w:type="spellStart"/>
            <w:r w:rsidRPr="005211F9">
              <w:rPr>
                <w:rFonts w:ascii="Tahoma" w:hAnsi="Tahoma" w:cs="Tahoma"/>
                <w:sz w:val="16"/>
                <w:szCs w:val="16"/>
              </w:rPr>
              <w:t>ֆրակցիա</w:t>
            </w:r>
            <w:proofErr w:type="spellEnd"/>
            <w:r w:rsidRPr="005211F9">
              <w:rPr>
                <w:rFonts w:ascii="Tahoma" w:hAnsi="Tahoma" w:cs="Tahoma"/>
                <w:sz w:val="16"/>
                <w:szCs w:val="16"/>
              </w:rPr>
              <w:t xml:space="preserve"> 20-40մմ, 40-70մմ/</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C64A6D" w14:textId="77777777" w:rsidR="005A0542" w:rsidRPr="005211F9" w:rsidRDefault="005A0542" w:rsidP="00E707B5">
            <w:pPr>
              <w:rPr>
                <w:rFonts w:ascii="Tahoma" w:hAnsi="Tahoma" w:cs="Tahoma"/>
                <w:sz w:val="16"/>
                <w:szCs w:val="16"/>
              </w:rPr>
            </w:pPr>
            <w:r w:rsidRPr="005211F9">
              <w:rPr>
                <w:rFonts w:ascii="Tahoma" w:hAnsi="Tahoma" w:cs="Tahoma"/>
                <w:sz w:val="16"/>
                <w:szCs w:val="16"/>
              </w:rPr>
              <w:t>մ</w:t>
            </w:r>
            <w:r w:rsidRPr="005211F9">
              <w:rPr>
                <w:rFonts w:ascii="Tahoma" w:hAnsi="Tahoma" w:cs="Tahoma"/>
                <w:sz w:val="16"/>
                <w:szCs w:val="16"/>
                <w:vertAlign w:val="superscript"/>
              </w:rPr>
              <w:t>2</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222FEF" w14:textId="77777777" w:rsidR="005A0542" w:rsidRPr="005211F9" w:rsidRDefault="005A0542" w:rsidP="00E707B5">
            <w:pPr>
              <w:rPr>
                <w:rFonts w:ascii="Tahoma" w:hAnsi="Tahoma" w:cs="Tahoma"/>
                <w:sz w:val="16"/>
                <w:szCs w:val="16"/>
              </w:rPr>
            </w:pPr>
            <w:r w:rsidRPr="005211F9">
              <w:rPr>
                <w:rFonts w:ascii="Tahoma" w:hAnsi="Tahoma" w:cs="Tahoma"/>
                <w:sz w:val="16"/>
                <w:szCs w:val="16"/>
              </w:rPr>
              <w:t>150.0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95B2E0" w14:textId="77777777" w:rsidR="005A0542" w:rsidRPr="005211F9" w:rsidRDefault="005A0542" w:rsidP="00E707B5">
            <w:pPr>
              <w:rPr>
                <w:rFonts w:ascii="Tahoma" w:hAnsi="Tahoma" w:cs="Tahoma"/>
                <w:sz w:val="16"/>
                <w:szCs w:val="16"/>
              </w:rPr>
            </w:pPr>
            <w:r w:rsidRPr="005211F9">
              <w:rPr>
                <w:rFonts w:ascii="Tahoma" w:hAnsi="Tahoma" w:cs="Tahoma"/>
                <w:sz w:val="16"/>
                <w:szCs w:val="16"/>
              </w:rPr>
              <w:t>1.7630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FC070D" w14:textId="77777777" w:rsidR="005A0542" w:rsidRPr="005211F9" w:rsidRDefault="005A0542" w:rsidP="00E707B5">
            <w:pPr>
              <w:rPr>
                <w:rFonts w:ascii="Tahoma" w:hAnsi="Tahoma" w:cs="Tahoma"/>
                <w:sz w:val="16"/>
                <w:szCs w:val="16"/>
              </w:rPr>
            </w:pPr>
            <w:r w:rsidRPr="005211F9">
              <w:rPr>
                <w:rFonts w:ascii="Tahoma" w:hAnsi="Tahoma" w:cs="Tahoma"/>
                <w:sz w:val="16"/>
                <w:szCs w:val="16"/>
              </w:rPr>
              <w:t>264.450</w:t>
            </w:r>
          </w:p>
        </w:tc>
      </w:tr>
      <w:tr w:rsidR="005A0542" w:rsidRPr="005211F9" w14:paraId="74189C60"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1277A2CD"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12AD473A"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C922AC1"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2E7EE7CF"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558FC4CB"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077D7C5C" w14:textId="77777777" w:rsidR="005A0542" w:rsidRPr="005211F9" w:rsidRDefault="005A0542" w:rsidP="00E707B5">
            <w:pPr>
              <w:rPr>
                <w:rFonts w:ascii="Tahoma" w:hAnsi="Tahoma" w:cs="Tahoma"/>
                <w:sz w:val="16"/>
                <w:szCs w:val="16"/>
              </w:rPr>
            </w:pPr>
          </w:p>
        </w:tc>
      </w:tr>
      <w:tr w:rsidR="005A0542" w:rsidRPr="005211F9" w14:paraId="0E8E3F56"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6F340F99"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3B47632F"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CB4CCA1"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7F1B0C0F"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4BAA97E8"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6A926DE1" w14:textId="77777777" w:rsidR="005A0542" w:rsidRPr="005211F9" w:rsidRDefault="005A0542" w:rsidP="00E707B5">
            <w:pPr>
              <w:rPr>
                <w:rFonts w:ascii="Tahoma" w:hAnsi="Tahoma" w:cs="Tahoma"/>
                <w:sz w:val="16"/>
                <w:szCs w:val="16"/>
              </w:rPr>
            </w:pPr>
          </w:p>
        </w:tc>
      </w:tr>
      <w:tr w:rsidR="005A0542" w:rsidRPr="005211F9" w14:paraId="1537A180"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02207D9E"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337FD2CB"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9C678A9"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5E0FBDBD"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1CEEED67"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151657EB" w14:textId="77777777" w:rsidR="005A0542" w:rsidRPr="005211F9" w:rsidRDefault="005A0542" w:rsidP="00E707B5">
            <w:pPr>
              <w:rPr>
                <w:rFonts w:ascii="Tahoma" w:hAnsi="Tahoma" w:cs="Tahoma"/>
                <w:sz w:val="16"/>
                <w:szCs w:val="16"/>
              </w:rPr>
            </w:pPr>
          </w:p>
        </w:tc>
      </w:tr>
      <w:tr w:rsidR="005A0542" w:rsidRPr="005211F9" w14:paraId="18E45FD6"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3B57C9" w14:textId="77777777" w:rsidR="005A0542" w:rsidRPr="005211F9" w:rsidRDefault="005A0542" w:rsidP="00E707B5">
            <w:pPr>
              <w:rPr>
                <w:rFonts w:ascii="Tahoma" w:hAnsi="Tahoma" w:cs="Tahoma"/>
                <w:sz w:val="16"/>
                <w:szCs w:val="16"/>
              </w:rPr>
            </w:pPr>
            <w:r w:rsidRPr="005211F9">
              <w:rPr>
                <w:rFonts w:ascii="Tahoma" w:hAnsi="Tahoma" w:cs="Tahoma"/>
                <w:sz w:val="16"/>
                <w:szCs w:val="16"/>
              </w:rPr>
              <w:t>4</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09A37AE9"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Ասֆալտբետոնե</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ծածկի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տեղադրում</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խոշորահատիկ</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ասֆալտբետոնով</w:t>
            </w:r>
            <w:proofErr w:type="spellEnd"/>
            <w:r w:rsidRPr="005211F9">
              <w:rPr>
                <w:rFonts w:ascii="Tahoma" w:hAnsi="Tahoma" w:cs="Tahoma"/>
                <w:sz w:val="16"/>
                <w:szCs w:val="16"/>
              </w:rPr>
              <w:t xml:space="preserve"> </w:t>
            </w:r>
            <w:r w:rsidRPr="005211F9">
              <w:rPr>
                <w:rFonts w:ascii="Tahoma" w:hAnsi="Tahoma" w:cs="Tahoma"/>
                <w:sz w:val="16"/>
                <w:szCs w:val="16"/>
              </w:rPr>
              <w:br/>
              <w:t>h=60մմ</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AEFBA8" w14:textId="77777777" w:rsidR="005A0542" w:rsidRPr="005211F9" w:rsidRDefault="005A0542" w:rsidP="00E707B5">
            <w:pPr>
              <w:rPr>
                <w:rFonts w:ascii="Tahoma" w:hAnsi="Tahoma" w:cs="Tahoma"/>
                <w:sz w:val="16"/>
                <w:szCs w:val="16"/>
              </w:rPr>
            </w:pPr>
            <w:r w:rsidRPr="005211F9">
              <w:rPr>
                <w:rFonts w:ascii="Tahoma" w:hAnsi="Tahoma" w:cs="Tahoma"/>
                <w:sz w:val="16"/>
                <w:szCs w:val="16"/>
              </w:rPr>
              <w:t>մ</w:t>
            </w:r>
            <w:r w:rsidRPr="005211F9">
              <w:rPr>
                <w:rFonts w:ascii="Tahoma" w:hAnsi="Tahoma" w:cs="Tahoma"/>
                <w:sz w:val="16"/>
                <w:szCs w:val="16"/>
                <w:vertAlign w:val="superscript"/>
              </w:rPr>
              <w:t>2</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F95304" w14:textId="77777777" w:rsidR="005A0542" w:rsidRPr="005211F9" w:rsidRDefault="005A0542" w:rsidP="00E707B5">
            <w:pPr>
              <w:rPr>
                <w:rFonts w:ascii="Tahoma" w:hAnsi="Tahoma" w:cs="Tahoma"/>
                <w:sz w:val="16"/>
                <w:szCs w:val="16"/>
              </w:rPr>
            </w:pPr>
            <w:r w:rsidRPr="005211F9">
              <w:rPr>
                <w:rFonts w:ascii="Tahoma" w:hAnsi="Tahoma" w:cs="Tahoma"/>
                <w:sz w:val="16"/>
                <w:szCs w:val="16"/>
              </w:rPr>
              <w:t>150.0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F2AB60" w14:textId="77777777" w:rsidR="005A0542" w:rsidRPr="005211F9" w:rsidRDefault="005A0542" w:rsidP="00E707B5">
            <w:pPr>
              <w:rPr>
                <w:rFonts w:ascii="Tahoma" w:hAnsi="Tahoma" w:cs="Tahoma"/>
                <w:sz w:val="16"/>
                <w:szCs w:val="16"/>
              </w:rPr>
            </w:pPr>
            <w:r w:rsidRPr="005211F9">
              <w:rPr>
                <w:rFonts w:ascii="Tahoma" w:hAnsi="Tahoma" w:cs="Tahoma"/>
                <w:sz w:val="16"/>
                <w:szCs w:val="16"/>
              </w:rPr>
              <w:t>4.1270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A5636F" w14:textId="77777777" w:rsidR="005A0542" w:rsidRPr="005211F9" w:rsidRDefault="005A0542" w:rsidP="00E707B5">
            <w:pPr>
              <w:rPr>
                <w:rFonts w:ascii="Tahoma" w:hAnsi="Tahoma" w:cs="Tahoma"/>
                <w:sz w:val="16"/>
                <w:szCs w:val="16"/>
              </w:rPr>
            </w:pPr>
            <w:r w:rsidRPr="005211F9">
              <w:rPr>
                <w:rFonts w:ascii="Tahoma" w:hAnsi="Tahoma" w:cs="Tahoma"/>
                <w:sz w:val="16"/>
                <w:szCs w:val="16"/>
              </w:rPr>
              <w:t>619.050</w:t>
            </w:r>
          </w:p>
        </w:tc>
      </w:tr>
      <w:tr w:rsidR="005A0542" w:rsidRPr="005211F9" w14:paraId="0D6B4FB2"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0C3D454D"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25984310"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D51771B"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19532CCA"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26E9FD07"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799CBF7E" w14:textId="77777777" w:rsidR="005A0542" w:rsidRPr="005211F9" w:rsidRDefault="005A0542" w:rsidP="00E707B5">
            <w:pPr>
              <w:rPr>
                <w:rFonts w:ascii="Tahoma" w:hAnsi="Tahoma" w:cs="Tahoma"/>
                <w:sz w:val="16"/>
                <w:szCs w:val="16"/>
              </w:rPr>
            </w:pPr>
          </w:p>
        </w:tc>
      </w:tr>
      <w:tr w:rsidR="005A0542" w:rsidRPr="005211F9" w14:paraId="376210A9"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68DD0A25"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02DB2D46"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D648543"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045922FA"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A9F8DCF"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061038DC" w14:textId="77777777" w:rsidR="005A0542" w:rsidRPr="005211F9" w:rsidRDefault="005A0542" w:rsidP="00E707B5">
            <w:pPr>
              <w:rPr>
                <w:rFonts w:ascii="Tahoma" w:hAnsi="Tahoma" w:cs="Tahoma"/>
                <w:sz w:val="16"/>
                <w:szCs w:val="16"/>
              </w:rPr>
            </w:pPr>
          </w:p>
        </w:tc>
      </w:tr>
      <w:tr w:rsidR="005A0542" w:rsidRPr="005211F9" w14:paraId="1629CE5E"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4825FAD6"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7414BC9B"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A94707B"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0BAC075D"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1A324BE"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4AC58270" w14:textId="77777777" w:rsidR="005A0542" w:rsidRPr="005211F9" w:rsidRDefault="005A0542" w:rsidP="00E707B5">
            <w:pPr>
              <w:rPr>
                <w:rFonts w:ascii="Tahoma" w:hAnsi="Tahoma" w:cs="Tahoma"/>
                <w:sz w:val="16"/>
                <w:szCs w:val="16"/>
              </w:rPr>
            </w:pPr>
          </w:p>
        </w:tc>
      </w:tr>
      <w:tr w:rsidR="005A0542" w:rsidRPr="005211F9" w14:paraId="0E5A4304"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DEB128" w14:textId="77777777" w:rsidR="005A0542" w:rsidRPr="005211F9" w:rsidRDefault="005A0542" w:rsidP="00E707B5">
            <w:pPr>
              <w:rPr>
                <w:rFonts w:ascii="Tahoma" w:hAnsi="Tahoma" w:cs="Tahoma"/>
                <w:sz w:val="16"/>
                <w:szCs w:val="16"/>
              </w:rPr>
            </w:pPr>
            <w:r w:rsidRPr="005211F9">
              <w:rPr>
                <w:rFonts w:ascii="Tahoma" w:hAnsi="Tahoma" w:cs="Tahoma"/>
                <w:sz w:val="16"/>
                <w:szCs w:val="16"/>
              </w:rPr>
              <w:t>5</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663F3088"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Մակերևույթային</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մշակում</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բիտումով</w:t>
            </w:r>
            <w:proofErr w:type="spellEnd"/>
            <w:r w:rsidRPr="005211F9">
              <w:rPr>
                <w:rFonts w:ascii="Tahoma" w:hAnsi="Tahoma" w:cs="Tahoma"/>
                <w:sz w:val="16"/>
                <w:szCs w:val="16"/>
              </w:rPr>
              <w:t xml:space="preserve"> 0,6լ/մ</w:t>
            </w:r>
            <w:r w:rsidRPr="005211F9">
              <w:rPr>
                <w:rFonts w:ascii="Tahoma" w:hAnsi="Tahoma" w:cs="Tahoma"/>
                <w:sz w:val="16"/>
                <w:szCs w:val="16"/>
                <w:vertAlign w:val="superscript"/>
              </w:rPr>
              <w:t>2</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35CBEB" w14:textId="77777777" w:rsidR="005A0542" w:rsidRPr="005211F9" w:rsidRDefault="005A0542" w:rsidP="00E707B5">
            <w:pPr>
              <w:rPr>
                <w:rFonts w:ascii="Tahoma" w:hAnsi="Tahoma" w:cs="Tahoma"/>
                <w:sz w:val="16"/>
                <w:szCs w:val="16"/>
              </w:rPr>
            </w:pPr>
            <w:r w:rsidRPr="005211F9">
              <w:rPr>
                <w:rFonts w:ascii="Tahoma" w:hAnsi="Tahoma" w:cs="Tahoma"/>
                <w:sz w:val="16"/>
                <w:szCs w:val="16"/>
              </w:rPr>
              <w:t>մ</w:t>
            </w:r>
            <w:r w:rsidRPr="005211F9">
              <w:rPr>
                <w:rFonts w:ascii="Tahoma" w:hAnsi="Tahoma" w:cs="Tahoma"/>
                <w:sz w:val="16"/>
                <w:szCs w:val="16"/>
                <w:vertAlign w:val="superscript"/>
              </w:rPr>
              <w:t>2</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DCA92D" w14:textId="77777777" w:rsidR="005A0542" w:rsidRPr="005211F9" w:rsidRDefault="005A0542" w:rsidP="00E707B5">
            <w:pPr>
              <w:rPr>
                <w:rFonts w:ascii="Tahoma" w:hAnsi="Tahoma" w:cs="Tahoma"/>
                <w:sz w:val="16"/>
                <w:szCs w:val="16"/>
              </w:rPr>
            </w:pPr>
            <w:r w:rsidRPr="005211F9">
              <w:rPr>
                <w:rFonts w:ascii="Tahoma" w:hAnsi="Tahoma" w:cs="Tahoma"/>
                <w:sz w:val="16"/>
                <w:szCs w:val="16"/>
              </w:rPr>
              <w:t>25582.560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52DCAB" w14:textId="77777777" w:rsidR="005A0542" w:rsidRPr="005211F9" w:rsidRDefault="005A0542" w:rsidP="00E707B5">
            <w:pPr>
              <w:rPr>
                <w:rFonts w:ascii="Tahoma" w:hAnsi="Tahoma" w:cs="Tahoma"/>
                <w:sz w:val="16"/>
                <w:szCs w:val="16"/>
              </w:rPr>
            </w:pPr>
            <w:r w:rsidRPr="005211F9">
              <w:rPr>
                <w:rFonts w:ascii="Tahoma" w:hAnsi="Tahoma" w:cs="Tahoma"/>
                <w:sz w:val="16"/>
                <w:szCs w:val="16"/>
              </w:rPr>
              <w:t>0.2390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8643D" w14:textId="77777777" w:rsidR="005A0542" w:rsidRPr="005211F9" w:rsidRDefault="005A0542" w:rsidP="00E707B5">
            <w:pPr>
              <w:rPr>
                <w:rFonts w:ascii="Tahoma" w:hAnsi="Tahoma" w:cs="Tahoma"/>
                <w:sz w:val="16"/>
                <w:szCs w:val="16"/>
              </w:rPr>
            </w:pPr>
            <w:r w:rsidRPr="005211F9">
              <w:rPr>
                <w:rFonts w:ascii="Tahoma" w:hAnsi="Tahoma" w:cs="Tahoma"/>
                <w:sz w:val="16"/>
                <w:szCs w:val="16"/>
              </w:rPr>
              <w:t>6114.231840</w:t>
            </w:r>
          </w:p>
        </w:tc>
      </w:tr>
      <w:tr w:rsidR="005A0542" w:rsidRPr="005211F9" w14:paraId="4267CEC9"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37C9B58A"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504634BE"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0622D0C"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4166FEE6"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274D99B8"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670EEB5A" w14:textId="77777777" w:rsidR="005A0542" w:rsidRPr="005211F9" w:rsidRDefault="005A0542" w:rsidP="00E707B5">
            <w:pPr>
              <w:rPr>
                <w:rFonts w:ascii="Tahoma" w:hAnsi="Tahoma" w:cs="Tahoma"/>
                <w:sz w:val="16"/>
                <w:szCs w:val="16"/>
              </w:rPr>
            </w:pPr>
          </w:p>
        </w:tc>
      </w:tr>
      <w:tr w:rsidR="005A0542" w:rsidRPr="005211F9" w14:paraId="5299FBE1"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2374CEDC"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53309F98"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B67639D"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186525E6"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7B6BB44E"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6DF106AD" w14:textId="77777777" w:rsidR="005A0542" w:rsidRPr="005211F9" w:rsidRDefault="005A0542" w:rsidP="00E707B5">
            <w:pPr>
              <w:rPr>
                <w:rFonts w:ascii="Tahoma" w:hAnsi="Tahoma" w:cs="Tahoma"/>
                <w:sz w:val="16"/>
                <w:szCs w:val="16"/>
              </w:rPr>
            </w:pPr>
          </w:p>
        </w:tc>
      </w:tr>
      <w:tr w:rsidR="005A0542" w:rsidRPr="005211F9" w14:paraId="594DB74C"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7860C944"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34163070"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24D008B"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6F1AB5C0"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6EBB7E1C"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29E1DFA6" w14:textId="77777777" w:rsidR="005A0542" w:rsidRPr="005211F9" w:rsidRDefault="005A0542" w:rsidP="00E707B5">
            <w:pPr>
              <w:rPr>
                <w:rFonts w:ascii="Tahoma" w:hAnsi="Tahoma" w:cs="Tahoma"/>
                <w:sz w:val="16"/>
                <w:szCs w:val="16"/>
              </w:rPr>
            </w:pPr>
          </w:p>
        </w:tc>
      </w:tr>
      <w:tr w:rsidR="005A0542" w:rsidRPr="005211F9" w14:paraId="39B1B633"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7DD034" w14:textId="77777777" w:rsidR="005A0542" w:rsidRPr="005211F9" w:rsidRDefault="005A0542" w:rsidP="00E707B5">
            <w:pPr>
              <w:rPr>
                <w:rFonts w:ascii="Tahoma" w:hAnsi="Tahoma" w:cs="Tahoma"/>
                <w:sz w:val="16"/>
                <w:szCs w:val="16"/>
              </w:rPr>
            </w:pPr>
            <w:r w:rsidRPr="005211F9">
              <w:rPr>
                <w:rFonts w:ascii="Tahoma" w:hAnsi="Tahoma" w:cs="Tahoma"/>
                <w:sz w:val="16"/>
                <w:szCs w:val="16"/>
              </w:rPr>
              <w:t>6</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16A91C75"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Ասֆալտբետոնե</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ծածկի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տեղադրում</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մանրահատիկ</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ասֆալտբետոնով</w:t>
            </w:r>
            <w:proofErr w:type="spellEnd"/>
            <w:r w:rsidRPr="005211F9">
              <w:rPr>
                <w:rFonts w:ascii="Tahoma" w:hAnsi="Tahoma" w:cs="Tahoma"/>
                <w:sz w:val="16"/>
                <w:szCs w:val="16"/>
              </w:rPr>
              <w:t xml:space="preserve"> </w:t>
            </w:r>
            <w:r w:rsidRPr="005211F9">
              <w:rPr>
                <w:rFonts w:ascii="Tahoma" w:hAnsi="Tahoma" w:cs="Tahoma"/>
                <w:sz w:val="16"/>
                <w:szCs w:val="16"/>
              </w:rPr>
              <w:br/>
              <w:t>h=50մմ</w:t>
            </w:r>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B56581" w14:textId="77777777" w:rsidR="005A0542" w:rsidRPr="005211F9" w:rsidRDefault="005A0542" w:rsidP="00E707B5">
            <w:pPr>
              <w:rPr>
                <w:rFonts w:ascii="Tahoma" w:hAnsi="Tahoma" w:cs="Tahoma"/>
                <w:sz w:val="16"/>
                <w:szCs w:val="16"/>
              </w:rPr>
            </w:pPr>
            <w:r w:rsidRPr="005211F9">
              <w:rPr>
                <w:rFonts w:ascii="Tahoma" w:hAnsi="Tahoma" w:cs="Tahoma"/>
                <w:sz w:val="16"/>
                <w:szCs w:val="16"/>
              </w:rPr>
              <w:t>մ</w:t>
            </w:r>
            <w:r w:rsidRPr="005211F9">
              <w:rPr>
                <w:rFonts w:ascii="Tahoma" w:hAnsi="Tahoma" w:cs="Tahoma"/>
                <w:sz w:val="16"/>
                <w:szCs w:val="16"/>
                <w:vertAlign w:val="superscript"/>
              </w:rPr>
              <w:t>2</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03FE1F" w14:textId="77777777" w:rsidR="005A0542" w:rsidRPr="005211F9" w:rsidRDefault="005A0542" w:rsidP="00E707B5">
            <w:pPr>
              <w:rPr>
                <w:rFonts w:ascii="Tahoma" w:hAnsi="Tahoma" w:cs="Tahoma"/>
                <w:sz w:val="16"/>
                <w:szCs w:val="16"/>
              </w:rPr>
            </w:pPr>
            <w:r w:rsidRPr="005211F9">
              <w:rPr>
                <w:rFonts w:ascii="Tahoma" w:hAnsi="Tahoma" w:cs="Tahoma"/>
                <w:sz w:val="16"/>
                <w:szCs w:val="16"/>
              </w:rPr>
              <w:t>25582.560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38D9A3" w14:textId="77777777" w:rsidR="005A0542" w:rsidRPr="005211F9" w:rsidRDefault="005A0542" w:rsidP="00E707B5">
            <w:pPr>
              <w:rPr>
                <w:rFonts w:ascii="Tahoma" w:hAnsi="Tahoma" w:cs="Tahoma"/>
                <w:sz w:val="16"/>
                <w:szCs w:val="16"/>
              </w:rPr>
            </w:pPr>
            <w:r w:rsidRPr="005211F9">
              <w:rPr>
                <w:rFonts w:ascii="Tahoma" w:hAnsi="Tahoma" w:cs="Tahoma"/>
                <w:sz w:val="16"/>
                <w:szCs w:val="16"/>
              </w:rPr>
              <w:t>5.03930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01E4C2" w14:textId="77777777" w:rsidR="005A0542" w:rsidRPr="005211F9" w:rsidRDefault="005A0542" w:rsidP="00E707B5">
            <w:pPr>
              <w:rPr>
                <w:rFonts w:ascii="Tahoma" w:hAnsi="Tahoma" w:cs="Tahoma"/>
                <w:sz w:val="16"/>
                <w:szCs w:val="16"/>
              </w:rPr>
            </w:pPr>
            <w:r w:rsidRPr="005211F9">
              <w:rPr>
                <w:rFonts w:ascii="Tahoma" w:hAnsi="Tahoma" w:cs="Tahoma"/>
                <w:sz w:val="16"/>
                <w:szCs w:val="16"/>
              </w:rPr>
              <w:t>128918.1946080</w:t>
            </w:r>
          </w:p>
        </w:tc>
      </w:tr>
      <w:tr w:rsidR="005A0542" w:rsidRPr="005211F9" w14:paraId="095B712C"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71A7A68E"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47AD823B"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669F9F5"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0AA714C2"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46D40768"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4F2CEBB5" w14:textId="77777777" w:rsidR="005A0542" w:rsidRPr="005211F9" w:rsidRDefault="005A0542" w:rsidP="00E707B5">
            <w:pPr>
              <w:rPr>
                <w:rFonts w:ascii="Tahoma" w:hAnsi="Tahoma" w:cs="Tahoma"/>
                <w:sz w:val="16"/>
                <w:szCs w:val="16"/>
              </w:rPr>
            </w:pPr>
          </w:p>
        </w:tc>
      </w:tr>
      <w:tr w:rsidR="005A0542" w:rsidRPr="005211F9" w14:paraId="1EDAE8A8"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1411667A"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7A95005A"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13B7914"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21A0BBD3"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2E52530A"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274861C1" w14:textId="77777777" w:rsidR="005A0542" w:rsidRPr="005211F9" w:rsidRDefault="005A0542" w:rsidP="00E707B5">
            <w:pPr>
              <w:rPr>
                <w:rFonts w:ascii="Tahoma" w:hAnsi="Tahoma" w:cs="Tahoma"/>
                <w:sz w:val="16"/>
                <w:szCs w:val="16"/>
              </w:rPr>
            </w:pPr>
          </w:p>
        </w:tc>
      </w:tr>
      <w:tr w:rsidR="005A0542" w:rsidRPr="005211F9" w14:paraId="1B529F91"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4F1C29B5"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0678D2D5"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43CF331"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114A9963"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75EB24BB"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58ED1BDC" w14:textId="77777777" w:rsidR="005A0542" w:rsidRPr="005211F9" w:rsidRDefault="005A0542" w:rsidP="00E707B5">
            <w:pPr>
              <w:rPr>
                <w:rFonts w:ascii="Tahoma" w:hAnsi="Tahoma" w:cs="Tahoma"/>
                <w:sz w:val="16"/>
                <w:szCs w:val="16"/>
              </w:rPr>
            </w:pPr>
          </w:p>
        </w:tc>
      </w:tr>
      <w:tr w:rsidR="005A0542" w:rsidRPr="005211F9" w14:paraId="02D8BBA3"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C02C95" w14:textId="77777777" w:rsidR="005A0542" w:rsidRPr="005211F9" w:rsidRDefault="005A0542" w:rsidP="00E707B5">
            <w:pPr>
              <w:rPr>
                <w:rFonts w:ascii="Tahoma" w:hAnsi="Tahoma" w:cs="Tahoma"/>
                <w:sz w:val="16"/>
                <w:szCs w:val="16"/>
              </w:rPr>
            </w:pPr>
            <w:r w:rsidRPr="005211F9">
              <w:rPr>
                <w:rFonts w:ascii="Tahoma" w:hAnsi="Tahoma" w:cs="Tahoma"/>
                <w:sz w:val="16"/>
                <w:szCs w:val="16"/>
              </w:rPr>
              <w:t>7</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267B1EBB"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Դիտահորերի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սալերի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ապատեղակայում</w:t>
            </w:r>
            <w:proofErr w:type="spellEnd"/>
            <w:r w:rsidRPr="005211F9">
              <w:rPr>
                <w:rFonts w:ascii="Tahoma" w:hAnsi="Tahoma" w:cs="Tahoma"/>
                <w:sz w:val="16"/>
                <w:szCs w:val="16"/>
              </w:rPr>
              <w:t xml:space="preserve"> և </w:t>
            </w:r>
            <w:proofErr w:type="spellStart"/>
            <w:r w:rsidRPr="005211F9">
              <w:rPr>
                <w:rFonts w:ascii="Tahoma" w:hAnsi="Tahoma" w:cs="Tahoma"/>
                <w:sz w:val="16"/>
                <w:szCs w:val="16"/>
              </w:rPr>
              <w:t>տեղակայում</w:t>
            </w:r>
            <w:proofErr w:type="spellEnd"/>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56B42A"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հատ</w:t>
            </w:r>
            <w:proofErr w:type="spellEnd"/>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4A8CFF" w14:textId="77777777" w:rsidR="005A0542" w:rsidRPr="005211F9" w:rsidRDefault="005A0542" w:rsidP="00E707B5">
            <w:pPr>
              <w:rPr>
                <w:rFonts w:ascii="Tahoma" w:hAnsi="Tahoma" w:cs="Tahoma"/>
                <w:sz w:val="16"/>
                <w:szCs w:val="16"/>
              </w:rPr>
            </w:pPr>
            <w:r w:rsidRPr="005211F9">
              <w:rPr>
                <w:rFonts w:ascii="Tahoma" w:hAnsi="Tahoma" w:cs="Tahoma"/>
                <w:sz w:val="16"/>
                <w:szCs w:val="16"/>
              </w:rPr>
              <w:t>50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0FCF08" w14:textId="77777777" w:rsidR="005A0542" w:rsidRPr="005211F9" w:rsidRDefault="005A0542" w:rsidP="00E707B5">
            <w:pPr>
              <w:rPr>
                <w:rFonts w:ascii="Tahoma" w:hAnsi="Tahoma" w:cs="Tahoma"/>
                <w:sz w:val="16"/>
                <w:szCs w:val="16"/>
              </w:rPr>
            </w:pPr>
            <w:r w:rsidRPr="005211F9">
              <w:rPr>
                <w:rFonts w:ascii="Tahoma" w:hAnsi="Tahoma" w:cs="Tahoma"/>
                <w:sz w:val="16"/>
                <w:szCs w:val="16"/>
              </w:rPr>
              <w:t>3.0970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8628D2" w14:textId="77777777" w:rsidR="005A0542" w:rsidRPr="005211F9" w:rsidRDefault="005A0542" w:rsidP="00E707B5">
            <w:pPr>
              <w:rPr>
                <w:rFonts w:ascii="Tahoma" w:hAnsi="Tahoma" w:cs="Tahoma"/>
                <w:sz w:val="16"/>
                <w:szCs w:val="16"/>
              </w:rPr>
            </w:pPr>
            <w:r w:rsidRPr="005211F9">
              <w:rPr>
                <w:rFonts w:ascii="Tahoma" w:hAnsi="Tahoma" w:cs="Tahoma"/>
                <w:sz w:val="16"/>
                <w:szCs w:val="16"/>
              </w:rPr>
              <w:t>154.850</w:t>
            </w:r>
          </w:p>
        </w:tc>
      </w:tr>
      <w:tr w:rsidR="005A0542" w:rsidRPr="005211F9" w14:paraId="77809BB0"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4FA30A4C"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3CCED449"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5B2DAB8"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197DBBC2"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0798BF12"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09E6D4DB" w14:textId="77777777" w:rsidR="005A0542" w:rsidRPr="005211F9" w:rsidRDefault="005A0542" w:rsidP="00E707B5">
            <w:pPr>
              <w:rPr>
                <w:rFonts w:ascii="Tahoma" w:hAnsi="Tahoma" w:cs="Tahoma"/>
                <w:sz w:val="16"/>
                <w:szCs w:val="16"/>
              </w:rPr>
            </w:pPr>
          </w:p>
        </w:tc>
      </w:tr>
      <w:tr w:rsidR="005A0542" w:rsidRPr="005211F9" w14:paraId="11EAA6E8"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1BE1AFBE"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3C1FC8CA"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A66D323"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45BEB2D1"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3FDED23E"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623477F4" w14:textId="77777777" w:rsidR="005A0542" w:rsidRPr="005211F9" w:rsidRDefault="005A0542" w:rsidP="00E707B5">
            <w:pPr>
              <w:rPr>
                <w:rFonts w:ascii="Tahoma" w:hAnsi="Tahoma" w:cs="Tahoma"/>
                <w:sz w:val="16"/>
                <w:szCs w:val="16"/>
              </w:rPr>
            </w:pPr>
          </w:p>
        </w:tc>
      </w:tr>
      <w:tr w:rsidR="005A0542" w:rsidRPr="005211F9" w14:paraId="3DEA8B09" w14:textId="77777777" w:rsidTr="005A0542">
        <w:trPr>
          <w:trHeight w:val="276"/>
        </w:trPr>
        <w:tc>
          <w:tcPr>
            <w:tcW w:w="430" w:type="dxa"/>
            <w:vMerge/>
            <w:tcBorders>
              <w:top w:val="nil"/>
              <w:left w:val="single" w:sz="4" w:space="0" w:color="auto"/>
              <w:bottom w:val="single" w:sz="4" w:space="0" w:color="auto"/>
              <w:right w:val="single" w:sz="4" w:space="0" w:color="auto"/>
            </w:tcBorders>
            <w:vAlign w:val="center"/>
            <w:hideMark/>
          </w:tcPr>
          <w:p w14:paraId="7211CEE5"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303B255F"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81582DA"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1C49E121"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594E7319"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31A26431" w14:textId="77777777" w:rsidR="005A0542" w:rsidRPr="005211F9" w:rsidRDefault="005A0542" w:rsidP="00E707B5">
            <w:pPr>
              <w:rPr>
                <w:rFonts w:ascii="Tahoma" w:hAnsi="Tahoma" w:cs="Tahoma"/>
                <w:sz w:val="16"/>
                <w:szCs w:val="16"/>
              </w:rPr>
            </w:pPr>
          </w:p>
        </w:tc>
      </w:tr>
      <w:tr w:rsidR="005A0542" w:rsidRPr="005211F9" w14:paraId="7FD36252" w14:textId="77777777" w:rsidTr="005A0542">
        <w:trPr>
          <w:trHeight w:val="458"/>
        </w:trPr>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E4ACF0" w14:textId="77777777" w:rsidR="005A0542" w:rsidRPr="005211F9" w:rsidRDefault="005A0542" w:rsidP="00E707B5">
            <w:pPr>
              <w:rPr>
                <w:rFonts w:ascii="Tahoma" w:hAnsi="Tahoma" w:cs="Tahoma"/>
                <w:sz w:val="16"/>
                <w:szCs w:val="16"/>
              </w:rPr>
            </w:pPr>
            <w:r w:rsidRPr="005211F9">
              <w:rPr>
                <w:rFonts w:ascii="Tahoma" w:hAnsi="Tahoma" w:cs="Tahoma"/>
                <w:sz w:val="16"/>
                <w:szCs w:val="16"/>
              </w:rPr>
              <w:t>8</w:t>
            </w:r>
          </w:p>
        </w:tc>
        <w:tc>
          <w:tcPr>
            <w:tcW w:w="5487" w:type="dxa"/>
            <w:vMerge w:val="restart"/>
            <w:tcBorders>
              <w:top w:val="nil"/>
              <w:left w:val="single" w:sz="4" w:space="0" w:color="auto"/>
              <w:bottom w:val="single" w:sz="4" w:space="0" w:color="auto"/>
              <w:right w:val="single" w:sz="4" w:space="0" w:color="auto"/>
            </w:tcBorders>
            <w:shd w:val="clear" w:color="auto" w:fill="auto"/>
            <w:vAlign w:val="center"/>
            <w:hideMark/>
          </w:tcPr>
          <w:p w14:paraId="04CB56C5" w14:textId="77777777" w:rsidR="005A0542" w:rsidRPr="005211F9" w:rsidRDefault="005A0542" w:rsidP="00E707B5">
            <w:pPr>
              <w:rPr>
                <w:rFonts w:ascii="Tahoma" w:hAnsi="Tahoma" w:cs="Tahoma"/>
                <w:sz w:val="16"/>
                <w:szCs w:val="16"/>
              </w:rPr>
            </w:pPr>
            <w:proofErr w:type="spellStart"/>
            <w:r w:rsidRPr="005211F9">
              <w:rPr>
                <w:rFonts w:ascii="Tahoma" w:hAnsi="Tahoma" w:cs="Tahoma"/>
                <w:sz w:val="16"/>
                <w:szCs w:val="16"/>
              </w:rPr>
              <w:t>Դիտահորերի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միաձույլ</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բետոնե</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պատերի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իրականցում</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բարձրացում</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նիշերի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ուղղում</w:t>
            </w:r>
            <w:proofErr w:type="spellEnd"/>
            <w:r w:rsidRPr="005211F9">
              <w:rPr>
                <w:rFonts w:ascii="Tahoma" w:hAnsi="Tahoma" w:cs="Tahoma"/>
                <w:sz w:val="16"/>
                <w:szCs w:val="16"/>
              </w:rPr>
              <w:t xml:space="preserve">/ B20 </w:t>
            </w:r>
            <w:proofErr w:type="spellStart"/>
            <w:r w:rsidRPr="005211F9">
              <w:rPr>
                <w:rFonts w:ascii="Tahoma" w:hAnsi="Tahoma" w:cs="Tahoma"/>
                <w:sz w:val="16"/>
                <w:szCs w:val="16"/>
              </w:rPr>
              <w:t>դասի</w:t>
            </w:r>
            <w:proofErr w:type="spellEnd"/>
            <w:r w:rsidRPr="005211F9">
              <w:rPr>
                <w:rFonts w:ascii="Tahoma" w:hAnsi="Tahoma" w:cs="Tahoma"/>
                <w:sz w:val="16"/>
                <w:szCs w:val="16"/>
              </w:rPr>
              <w:t xml:space="preserve"> </w:t>
            </w:r>
            <w:proofErr w:type="spellStart"/>
            <w:r w:rsidRPr="005211F9">
              <w:rPr>
                <w:rFonts w:ascii="Tahoma" w:hAnsi="Tahoma" w:cs="Tahoma"/>
                <w:sz w:val="16"/>
                <w:szCs w:val="16"/>
              </w:rPr>
              <w:t>բետոնով</w:t>
            </w:r>
            <w:proofErr w:type="spellEnd"/>
          </w:p>
        </w:tc>
        <w:tc>
          <w:tcPr>
            <w:tcW w:w="5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CC8668" w14:textId="77777777" w:rsidR="005A0542" w:rsidRPr="005211F9" w:rsidRDefault="005A0542" w:rsidP="00E707B5">
            <w:pPr>
              <w:rPr>
                <w:rFonts w:ascii="Tahoma" w:hAnsi="Tahoma" w:cs="Tahoma"/>
                <w:sz w:val="16"/>
                <w:szCs w:val="16"/>
              </w:rPr>
            </w:pPr>
            <w:r w:rsidRPr="005211F9">
              <w:rPr>
                <w:rFonts w:ascii="Tahoma" w:hAnsi="Tahoma" w:cs="Tahoma"/>
                <w:sz w:val="16"/>
                <w:szCs w:val="16"/>
              </w:rPr>
              <w:t>մ</w:t>
            </w:r>
            <w:r w:rsidRPr="005211F9">
              <w:rPr>
                <w:rFonts w:ascii="Tahoma" w:hAnsi="Tahoma" w:cs="Tahoma"/>
                <w:sz w:val="16"/>
                <w:szCs w:val="16"/>
                <w:vertAlign w:val="superscript"/>
              </w:rPr>
              <w:t>3</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4CF828" w14:textId="77777777" w:rsidR="005A0542" w:rsidRPr="005211F9" w:rsidRDefault="005A0542" w:rsidP="00E707B5">
            <w:pPr>
              <w:rPr>
                <w:rFonts w:ascii="Tahoma" w:hAnsi="Tahoma" w:cs="Tahoma"/>
                <w:sz w:val="16"/>
                <w:szCs w:val="16"/>
              </w:rPr>
            </w:pPr>
            <w:r w:rsidRPr="005211F9">
              <w:rPr>
                <w:rFonts w:ascii="Tahoma" w:hAnsi="Tahoma" w:cs="Tahoma"/>
                <w:sz w:val="16"/>
                <w:szCs w:val="16"/>
              </w:rPr>
              <w:t>6.0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D8EF19" w14:textId="77777777" w:rsidR="005A0542" w:rsidRPr="005211F9" w:rsidRDefault="005A0542" w:rsidP="00E707B5">
            <w:pPr>
              <w:rPr>
                <w:rFonts w:ascii="Tahoma" w:hAnsi="Tahoma" w:cs="Tahoma"/>
                <w:sz w:val="16"/>
                <w:szCs w:val="16"/>
              </w:rPr>
            </w:pPr>
            <w:r w:rsidRPr="005211F9">
              <w:rPr>
                <w:rFonts w:ascii="Tahoma" w:hAnsi="Tahoma" w:cs="Tahoma"/>
                <w:sz w:val="16"/>
                <w:szCs w:val="16"/>
              </w:rPr>
              <w:t>65.7100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596063" w14:textId="77777777" w:rsidR="005A0542" w:rsidRPr="005211F9" w:rsidRDefault="005A0542" w:rsidP="00E707B5">
            <w:pPr>
              <w:rPr>
                <w:rFonts w:ascii="Tahoma" w:hAnsi="Tahoma" w:cs="Tahoma"/>
                <w:sz w:val="16"/>
                <w:szCs w:val="16"/>
              </w:rPr>
            </w:pPr>
            <w:r w:rsidRPr="005211F9">
              <w:rPr>
                <w:rFonts w:ascii="Tahoma" w:hAnsi="Tahoma" w:cs="Tahoma"/>
                <w:sz w:val="16"/>
                <w:szCs w:val="16"/>
              </w:rPr>
              <w:t>394.260</w:t>
            </w:r>
          </w:p>
        </w:tc>
      </w:tr>
      <w:tr w:rsidR="005A0542" w:rsidRPr="005211F9" w14:paraId="02C6A314"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6B6FD202"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3BD88672"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CAA96A8"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3762A3AB"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5E2D9BAE"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16BA43C5" w14:textId="77777777" w:rsidR="005A0542" w:rsidRPr="005211F9" w:rsidRDefault="005A0542" w:rsidP="00E707B5">
            <w:pPr>
              <w:rPr>
                <w:rFonts w:ascii="Tahoma" w:hAnsi="Tahoma" w:cs="Tahoma"/>
                <w:sz w:val="16"/>
                <w:szCs w:val="16"/>
              </w:rPr>
            </w:pPr>
          </w:p>
        </w:tc>
      </w:tr>
      <w:tr w:rsidR="005A0542" w:rsidRPr="005211F9" w14:paraId="0FA01BEF"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196AE6D2"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3525D4BE"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75F4E53"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6E4C7CB3"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0758C1DD"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7311DEE0" w14:textId="77777777" w:rsidR="005A0542" w:rsidRPr="005211F9" w:rsidRDefault="005A0542" w:rsidP="00E707B5">
            <w:pPr>
              <w:rPr>
                <w:rFonts w:ascii="Tahoma" w:hAnsi="Tahoma" w:cs="Tahoma"/>
                <w:sz w:val="16"/>
                <w:szCs w:val="16"/>
              </w:rPr>
            </w:pPr>
          </w:p>
        </w:tc>
      </w:tr>
      <w:tr w:rsidR="005A0542" w:rsidRPr="005211F9" w14:paraId="55CF881A" w14:textId="77777777" w:rsidTr="005A0542">
        <w:trPr>
          <w:trHeight w:val="458"/>
        </w:trPr>
        <w:tc>
          <w:tcPr>
            <w:tcW w:w="430" w:type="dxa"/>
            <w:vMerge/>
            <w:tcBorders>
              <w:top w:val="nil"/>
              <w:left w:val="single" w:sz="4" w:space="0" w:color="auto"/>
              <w:bottom w:val="single" w:sz="4" w:space="0" w:color="auto"/>
              <w:right w:val="single" w:sz="4" w:space="0" w:color="auto"/>
            </w:tcBorders>
            <w:vAlign w:val="center"/>
            <w:hideMark/>
          </w:tcPr>
          <w:p w14:paraId="0C5C4A50" w14:textId="77777777" w:rsidR="005A0542" w:rsidRPr="005211F9" w:rsidRDefault="005A0542" w:rsidP="00E707B5">
            <w:pPr>
              <w:rPr>
                <w:rFonts w:ascii="Tahoma" w:hAnsi="Tahoma" w:cs="Tahoma"/>
                <w:sz w:val="16"/>
                <w:szCs w:val="16"/>
              </w:rPr>
            </w:pPr>
          </w:p>
        </w:tc>
        <w:tc>
          <w:tcPr>
            <w:tcW w:w="5487" w:type="dxa"/>
            <w:vMerge/>
            <w:tcBorders>
              <w:top w:val="nil"/>
              <w:left w:val="single" w:sz="4" w:space="0" w:color="auto"/>
              <w:bottom w:val="single" w:sz="4" w:space="0" w:color="auto"/>
              <w:right w:val="single" w:sz="4" w:space="0" w:color="auto"/>
            </w:tcBorders>
            <w:vAlign w:val="center"/>
            <w:hideMark/>
          </w:tcPr>
          <w:p w14:paraId="4B9B922A" w14:textId="77777777" w:rsidR="005A0542" w:rsidRPr="005211F9" w:rsidRDefault="005A0542" w:rsidP="00E707B5">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A432A74" w14:textId="77777777" w:rsidR="005A0542" w:rsidRPr="005211F9" w:rsidRDefault="005A0542" w:rsidP="00E707B5">
            <w:pPr>
              <w:rPr>
                <w:rFonts w:ascii="Tahoma" w:hAnsi="Tahoma" w:cs="Tahoma"/>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14:paraId="6DC06BC5" w14:textId="77777777" w:rsidR="005A0542" w:rsidRPr="005211F9" w:rsidRDefault="005A0542" w:rsidP="00E707B5">
            <w:pPr>
              <w:rPr>
                <w:rFonts w:ascii="Tahoma" w:hAnsi="Tahoma" w:cs="Tahoma"/>
                <w:sz w:val="16"/>
                <w:szCs w:val="16"/>
              </w:rPr>
            </w:pPr>
          </w:p>
        </w:tc>
        <w:tc>
          <w:tcPr>
            <w:tcW w:w="980" w:type="dxa"/>
            <w:vMerge/>
            <w:tcBorders>
              <w:top w:val="nil"/>
              <w:left w:val="single" w:sz="4" w:space="0" w:color="auto"/>
              <w:bottom w:val="single" w:sz="4" w:space="0" w:color="auto"/>
              <w:right w:val="single" w:sz="4" w:space="0" w:color="auto"/>
            </w:tcBorders>
            <w:vAlign w:val="center"/>
            <w:hideMark/>
          </w:tcPr>
          <w:p w14:paraId="09F35749" w14:textId="77777777" w:rsidR="005A0542" w:rsidRPr="005211F9" w:rsidRDefault="005A0542" w:rsidP="00E707B5">
            <w:pPr>
              <w:rPr>
                <w:rFonts w:ascii="Tahoma" w:hAnsi="Tahoma" w:cs="Tahoma"/>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14:paraId="57684297" w14:textId="77777777" w:rsidR="005A0542" w:rsidRPr="005211F9" w:rsidRDefault="005A0542" w:rsidP="00E707B5">
            <w:pPr>
              <w:rPr>
                <w:rFonts w:ascii="Tahoma" w:hAnsi="Tahoma" w:cs="Tahoma"/>
                <w:sz w:val="16"/>
                <w:szCs w:val="16"/>
              </w:rPr>
            </w:pPr>
          </w:p>
        </w:tc>
      </w:tr>
      <w:tr w:rsidR="005A0542" w:rsidRPr="005211F9" w14:paraId="26693B0F" w14:textId="77777777" w:rsidTr="005A0542">
        <w:trPr>
          <w:trHeight w:val="402"/>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15A520D8"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5487" w:type="dxa"/>
            <w:tcBorders>
              <w:top w:val="nil"/>
              <w:left w:val="nil"/>
              <w:bottom w:val="single" w:sz="4" w:space="0" w:color="auto"/>
              <w:right w:val="single" w:sz="4" w:space="0" w:color="auto"/>
            </w:tcBorders>
            <w:shd w:val="clear" w:color="000000" w:fill="F2F2F2"/>
            <w:noWrap/>
            <w:vAlign w:val="center"/>
            <w:hideMark/>
          </w:tcPr>
          <w:p w14:paraId="7AE9B84F" w14:textId="77777777" w:rsidR="005A0542" w:rsidRPr="005211F9" w:rsidRDefault="005A0542" w:rsidP="00E707B5">
            <w:pPr>
              <w:rPr>
                <w:rFonts w:ascii="Tahoma" w:hAnsi="Tahoma" w:cs="Tahoma"/>
                <w:b/>
                <w:bCs/>
                <w:i/>
                <w:iCs/>
                <w:sz w:val="20"/>
                <w:szCs w:val="20"/>
              </w:rPr>
            </w:pPr>
            <w:proofErr w:type="spellStart"/>
            <w:r w:rsidRPr="005211F9">
              <w:rPr>
                <w:rFonts w:ascii="Tahoma" w:hAnsi="Tahoma" w:cs="Tahoma"/>
                <w:b/>
                <w:bCs/>
                <w:i/>
                <w:iCs/>
                <w:sz w:val="20"/>
                <w:szCs w:val="20"/>
              </w:rPr>
              <w:t>Ամբողջը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7350B797"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1020" w:type="dxa"/>
            <w:tcBorders>
              <w:top w:val="nil"/>
              <w:left w:val="nil"/>
              <w:bottom w:val="single" w:sz="4" w:space="0" w:color="auto"/>
              <w:right w:val="single" w:sz="4" w:space="0" w:color="auto"/>
            </w:tcBorders>
            <w:shd w:val="clear" w:color="000000" w:fill="F2F2F2"/>
            <w:noWrap/>
            <w:vAlign w:val="bottom"/>
            <w:hideMark/>
          </w:tcPr>
          <w:p w14:paraId="7AA016A9"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980" w:type="dxa"/>
            <w:tcBorders>
              <w:top w:val="nil"/>
              <w:left w:val="nil"/>
              <w:bottom w:val="single" w:sz="4" w:space="0" w:color="auto"/>
              <w:right w:val="single" w:sz="4" w:space="0" w:color="auto"/>
            </w:tcBorders>
            <w:shd w:val="clear" w:color="000000" w:fill="F2F2F2"/>
            <w:noWrap/>
            <w:vAlign w:val="bottom"/>
            <w:hideMark/>
          </w:tcPr>
          <w:p w14:paraId="6A924681"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1400" w:type="dxa"/>
            <w:tcBorders>
              <w:top w:val="nil"/>
              <w:left w:val="nil"/>
              <w:bottom w:val="single" w:sz="4" w:space="0" w:color="auto"/>
              <w:right w:val="single" w:sz="4" w:space="0" w:color="auto"/>
            </w:tcBorders>
            <w:shd w:val="clear" w:color="000000" w:fill="F2F2F2"/>
            <w:noWrap/>
            <w:vAlign w:val="center"/>
            <w:hideMark/>
          </w:tcPr>
          <w:p w14:paraId="08A7BF79" w14:textId="77777777" w:rsidR="005A0542" w:rsidRPr="005211F9" w:rsidRDefault="005A0542" w:rsidP="00E707B5">
            <w:pPr>
              <w:jc w:val="right"/>
              <w:rPr>
                <w:rFonts w:ascii="Tahoma" w:hAnsi="Tahoma" w:cs="Tahoma"/>
                <w:sz w:val="18"/>
                <w:szCs w:val="18"/>
              </w:rPr>
            </w:pPr>
            <w:r w:rsidRPr="005211F9">
              <w:rPr>
                <w:rFonts w:ascii="Tahoma" w:hAnsi="Tahoma" w:cs="Tahoma"/>
                <w:sz w:val="18"/>
                <w:szCs w:val="18"/>
              </w:rPr>
              <w:t>169455.5035</w:t>
            </w:r>
          </w:p>
        </w:tc>
      </w:tr>
      <w:tr w:rsidR="005A0542" w:rsidRPr="005211F9" w14:paraId="172D879B" w14:textId="77777777" w:rsidTr="005A0542">
        <w:trPr>
          <w:trHeight w:val="402"/>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2E0B6779"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5487" w:type="dxa"/>
            <w:tcBorders>
              <w:top w:val="nil"/>
              <w:left w:val="nil"/>
              <w:bottom w:val="single" w:sz="4" w:space="0" w:color="auto"/>
              <w:right w:val="single" w:sz="4" w:space="0" w:color="auto"/>
            </w:tcBorders>
            <w:shd w:val="clear" w:color="000000" w:fill="F2F2F2"/>
            <w:noWrap/>
            <w:vAlign w:val="center"/>
            <w:hideMark/>
          </w:tcPr>
          <w:p w14:paraId="068D4934" w14:textId="77777777" w:rsidR="005A0542" w:rsidRPr="005211F9" w:rsidRDefault="005A0542" w:rsidP="00E707B5">
            <w:pPr>
              <w:rPr>
                <w:rFonts w:ascii="Tahoma" w:hAnsi="Tahoma" w:cs="Tahoma"/>
                <w:b/>
                <w:bCs/>
                <w:i/>
                <w:iCs/>
                <w:sz w:val="20"/>
                <w:szCs w:val="20"/>
              </w:rPr>
            </w:pPr>
            <w:r w:rsidRPr="005211F9">
              <w:rPr>
                <w:rFonts w:ascii="Tahoma" w:hAnsi="Tahoma" w:cs="Tahoma"/>
                <w:b/>
                <w:bCs/>
                <w:i/>
                <w:iCs/>
                <w:sz w:val="20"/>
                <w:szCs w:val="20"/>
              </w:rPr>
              <w:t>ԱԱՀ 20%</w:t>
            </w:r>
          </w:p>
        </w:tc>
        <w:tc>
          <w:tcPr>
            <w:tcW w:w="574" w:type="dxa"/>
            <w:tcBorders>
              <w:top w:val="nil"/>
              <w:left w:val="nil"/>
              <w:bottom w:val="single" w:sz="4" w:space="0" w:color="auto"/>
              <w:right w:val="single" w:sz="4" w:space="0" w:color="auto"/>
            </w:tcBorders>
            <w:shd w:val="clear" w:color="000000" w:fill="F2F2F2"/>
            <w:noWrap/>
            <w:vAlign w:val="bottom"/>
            <w:hideMark/>
          </w:tcPr>
          <w:p w14:paraId="753E04DD"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1020" w:type="dxa"/>
            <w:tcBorders>
              <w:top w:val="nil"/>
              <w:left w:val="nil"/>
              <w:bottom w:val="single" w:sz="4" w:space="0" w:color="auto"/>
              <w:right w:val="single" w:sz="4" w:space="0" w:color="auto"/>
            </w:tcBorders>
            <w:shd w:val="clear" w:color="000000" w:fill="F2F2F2"/>
            <w:noWrap/>
            <w:vAlign w:val="bottom"/>
            <w:hideMark/>
          </w:tcPr>
          <w:p w14:paraId="674D7C3B"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980" w:type="dxa"/>
            <w:tcBorders>
              <w:top w:val="nil"/>
              <w:left w:val="nil"/>
              <w:bottom w:val="single" w:sz="4" w:space="0" w:color="auto"/>
              <w:right w:val="single" w:sz="4" w:space="0" w:color="auto"/>
            </w:tcBorders>
            <w:shd w:val="clear" w:color="000000" w:fill="F2F2F2"/>
            <w:noWrap/>
            <w:vAlign w:val="bottom"/>
            <w:hideMark/>
          </w:tcPr>
          <w:p w14:paraId="22A3DDA5"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1400" w:type="dxa"/>
            <w:tcBorders>
              <w:top w:val="nil"/>
              <w:left w:val="nil"/>
              <w:bottom w:val="single" w:sz="4" w:space="0" w:color="auto"/>
              <w:right w:val="single" w:sz="4" w:space="0" w:color="auto"/>
            </w:tcBorders>
            <w:shd w:val="clear" w:color="000000" w:fill="F2F2F2"/>
            <w:noWrap/>
            <w:vAlign w:val="center"/>
            <w:hideMark/>
          </w:tcPr>
          <w:p w14:paraId="037AC03D" w14:textId="77777777" w:rsidR="005A0542" w:rsidRPr="005211F9" w:rsidRDefault="005A0542" w:rsidP="00E707B5">
            <w:pPr>
              <w:jc w:val="right"/>
              <w:rPr>
                <w:rFonts w:ascii="Tahoma" w:hAnsi="Tahoma" w:cs="Tahoma"/>
                <w:sz w:val="18"/>
                <w:szCs w:val="18"/>
              </w:rPr>
            </w:pPr>
            <w:r w:rsidRPr="005211F9">
              <w:rPr>
                <w:rFonts w:ascii="Tahoma" w:hAnsi="Tahoma" w:cs="Tahoma"/>
                <w:sz w:val="18"/>
                <w:szCs w:val="18"/>
              </w:rPr>
              <w:t>33891.1007</w:t>
            </w:r>
          </w:p>
        </w:tc>
      </w:tr>
      <w:tr w:rsidR="005A0542" w:rsidRPr="005211F9" w14:paraId="7FDE5D3B" w14:textId="77777777" w:rsidTr="005A0542">
        <w:trPr>
          <w:trHeight w:val="402"/>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48B7F590" w14:textId="77777777" w:rsidR="005A0542" w:rsidRPr="005211F9" w:rsidRDefault="005A0542" w:rsidP="00E707B5">
            <w:pPr>
              <w:rPr>
                <w:rFonts w:ascii="Tahoma" w:hAnsi="Tahoma" w:cs="Tahoma"/>
                <w:sz w:val="20"/>
                <w:szCs w:val="20"/>
              </w:rPr>
            </w:pPr>
            <w:r w:rsidRPr="005211F9">
              <w:rPr>
                <w:rFonts w:ascii="Tahoma" w:hAnsi="Tahoma" w:cs="Tahoma"/>
                <w:sz w:val="20"/>
                <w:szCs w:val="20"/>
              </w:rPr>
              <w:lastRenderedPageBreak/>
              <w:t> </w:t>
            </w:r>
          </w:p>
        </w:tc>
        <w:tc>
          <w:tcPr>
            <w:tcW w:w="5487" w:type="dxa"/>
            <w:tcBorders>
              <w:top w:val="nil"/>
              <w:left w:val="nil"/>
              <w:bottom w:val="single" w:sz="4" w:space="0" w:color="auto"/>
              <w:right w:val="single" w:sz="4" w:space="0" w:color="auto"/>
            </w:tcBorders>
            <w:shd w:val="clear" w:color="000000" w:fill="F2F2F2"/>
            <w:noWrap/>
            <w:vAlign w:val="center"/>
            <w:hideMark/>
          </w:tcPr>
          <w:p w14:paraId="54546E40" w14:textId="77777777" w:rsidR="005A0542" w:rsidRPr="005211F9" w:rsidRDefault="005A0542" w:rsidP="00E707B5">
            <w:pPr>
              <w:rPr>
                <w:rFonts w:ascii="Tahoma" w:hAnsi="Tahoma" w:cs="Tahoma"/>
                <w:b/>
                <w:bCs/>
                <w:i/>
                <w:iCs/>
                <w:sz w:val="20"/>
                <w:szCs w:val="20"/>
              </w:rPr>
            </w:pPr>
            <w:proofErr w:type="spellStart"/>
            <w:r w:rsidRPr="005211F9">
              <w:rPr>
                <w:rFonts w:ascii="Tahoma" w:hAnsi="Tahoma" w:cs="Tahoma"/>
                <w:b/>
                <w:bCs/>
                <w:i/>
                <w:iCs/>
                <w:sz w:val="20"/>
                <w:szCs w:val="20"/>
              </w:rPr>
              <w:t>Ընդամենը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46167E64"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1020" w:type="dxa"/>
            <w:tcBorders>
              <w:top w:val="nil"/>
              <w:left w:val="nil"/>
              <w:bottom w:val="single" w:sz="4" w:space="0" w:color="auto"/>
              <w:right w:val="single" w:sz="4" w:space="0" w:color="auto"/>
            </w:tcBorders>
            <w:shd w:val="clear" w:color="000000" w:fill="F2F2F2"/>
            <w:noWrap/>
            <w:vAlign w:val="bottom"/>
            <w:hideMark/>
          </w:tcPr>
          <w:p w14:paraId="67FBA6CE"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980" w:type="dxa"/>
            <w:tcBorders>
              <w:top w:val="nil"/>
              <w:left w:val="nil"/>
              <w:bottom w:val="single" w:sz="4" w:space="0" w:color="auto"/>
              <w:right w:val="single" w:sz="4" w:space="0" w:color="auto"/>
            </w:tcBorders>
            <w:shd w:val="clear" w:color="000000" w:fill="F2F2F2"/>
            <w:noWrap/>
            <w:vAlign w:val="bottom"/>
            <w:hideMark/>
          </w:tcPr>
          <w:p w14:paraId="3C3B1CEE" w14:textId="77777777" w:rsidR="005A0542" w:rsidRPr="005211F9" w:rsidRDefault="005A0542" w:rsidP="00E707B5">
            <w:pPr>
              <w:rPr>
                <w:rFonts w:ascii="Tahoma" w:hAnsi="Tahoma" w:cs="Tahoma"/>
                <w:sz w:val="20"/>
                <w:szCs w:val="20"/>
              </w:rPr>
            </w:pPr>
            <w:r w:rsidRPr="005211F9">
              <w:rPr>
                <w:rFonts w:ascii="Tahoma" w:hAnsi="Tahoma" w:cs="Tahoma"/>
                <w:sz w:val="20"/>
                <w:szCs w:val="20"/>
              </w:rPr>
              <w:t> </w:t>
            </w:r>
          </w:p>
        </w:tc>
        <w:tc>
          <w:tcPr>
            <w:tcW w:w="1400" w:type="dxa"/>
            <w:tcBorders>
              <w:top w:val="nil"/>
              <w:left w:val="nil"/>
              <w:bottom w:val="single" w:sz="4" w:space="0" w:color="auto"/>
              <w:right w:val="single" w:sz="4" w:space="0" w:color="auto"/>
            </w:tcBorders>
            <w:shd w:val="clear" w:color="000000" w:fill="F2F2F2"/>
            <w:noWrap/>
            <w:vAlign w:val="center"/>
            <w:hideMark/>
          </w:tcPr>
          <w:p w14:paraId="42D1A61C" w14:textId="77777777" w:rsidR="005A0542" w:rsidRPr="005211F9" w:rsidRDefault="005A0542" w:rsidP="00E707B5">
            <w:pPr>
              <w:jc w:val="right"/>
              <w:rPr>
                <w:rFonts w:ascii="Tahoma" w:hAnsi="Tahoma" w:cs="Tahoma"/>
                <w:b/>
                <w:bCs/>
                <w:sz w:val="18"/>
                <w:szCs w:val="18"/>
              </w:rPr>
            </w:pPr>
            <w:r w:rsidRPr="005211F9">
              <w:rPr>
                <w:rFonts w:ascii="Tahoma" w:hAnsi="Tahoma" w:cs="Tahoma"/>
                <w:b/>
                <w:bCs/>
                <w:sz w:val="18"/>
                <w:szCs w:val="18"/>
              </w:rPr>
              <w:t>203346.604</w:t>
            </w:r>
          </w:p>
        </w:tc>
      </w:tr>
    </w:tbl>
    <w:p w14:paraId="1FF1A6F2" w14:textId="149E61DE" w:rsidR="00591301" w:rsidRDefault="00591301" w:rsidP="001E0CEE">
      <w:pPr>
        <w:ind w:firstLine="567"/>
        <w:jc w:val="right"/>
        <w:rPr>
          <w:rFonts w:ascii="GHEA Grapalat" w:hAnsi="GHEA Grapalat"/>
          <w:i/>
          <w:lang w:val="pt-BR"/>
        </w:rPr>
      </w:pPr>
    </w:p>
    <w:bookmarkEnd w:id="16"/>
    <w:p w14:paraId="7C3343C2" w14:textId="77777777" w:rsidR="005A0542" w:rsidRDefault="005A0542" w:rsidP="005A0542">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55BB5DC4" w14:textId="77777777" w:rsidR="005A0542" w:rsidRDefault="005A0542" w:rsidP="005A0542">
      <w:pPr>
        <w:ind w:left="142"/>
        <w:jc w:val="center"/>
        <w:rPr>
          <w:rFonts w:ascii="GHEA Grapalat" w:hAnsi="GHEA Grapalat"/>
          <w:b/>
          <w:lang w:val="es-ES"/>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125"/>
      </w:tblGrid>
      <w:tr w:rsidR="005A0542" w14:paraId="6E8061AD" w14:textId="77777777" w:rsidTr="005A0542">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44B4D415" w14:textId="77777777" w:rsidR="005A0542" w:rsidRPr="000F4711" w:rsidRDefault="005A0542" w:rsidP="00E707B5">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125" w:type="dxa"/>
            <w:tcBorders>
              <w:top w:val="single" w:sz="4" w:space="0" w:color="auto"/>
              <w:left w:val="single" w:sz="4" w:space="0" w:color="auto"/>
              <w:bottom w:val="single" w:sz="4" w:space="0" w:color="auto"/>
              <w:right w:val="single" w:sz="4" w:space="0" w:color="auto"/>
            </w:tcBorders>
            <w:vAlign w:val="center"/>
            <w:hideMark/>
          </w:tcPr>
          <w:p w14:paraId="683904F7" w14:textId="77777777" w:rsidR="005A0542" w:rsidRPr="000F4711" w:rsidRDefault="005A0542" w:rsidP="00E707B5">
            <w:pPr>
              <w:rPr>
                <w:rFonts w:ascii="GHEA Grapalat" w:hAnsi="GHEA Grapalat"/>
                <w:sz w:val="20"/>
                <w:szCs w:val="20"/>
                <w:lang w:val="hy-AM"/>
              </w:rPr>
            </w:pPr>
            <w:r w:rsidRPr="000F4711">
              <w:rPr>
                <w:rFonts w:ascii="GHEA Grapalat" w:hAnsi="GHEA Grapalat"/>
                <w:sz w:val="20"/>
                <w:szCs w:val="20"/>
                <w:lang w:val="hy-AM"/>
              </w:rPr>
              <w:t>15</w:t>
            </w:r>
            <w:r>
              <w:rPr>
                <w:rFonts w:ascii="GHEA Grapalat" w:hAnsi="GHEA Grapalat"/>
                <w:sz w:val="20"/>
                <w:szCs w:val="20"/>
                <w:lang w:val="hy-AM"/>
              </w:rPr>
              <w:t xml:space="preserve"> աշխատանքային օրվա ընթացքում</w:t>
            </w:r>
          </w:p>
        </w:tc>
      </w:tr>
      <w:tr w:rsidR="005A0542" w14:paraId="27DE5113" w14:textId="77777777" w:rsidTr="005A0542">
        <w:trPr>
          <w:trHeight w:val="971"/>
          <w:jc w:val="center"/>
        </w:trPr>
        <w:tc>
          <w:tcPr>
            <w:tcW w:w="10075" w:type="dxa"/>
            <w:gridSpan w:val="2"/>
            <w:tcBorders>
              <w:top w:val="single" w:sz="4" w:space="0" w:color="auto"/>
              <w:left w:val="single" w:sz="4" w:space="0" w:color="auto"/>
              <w:bottom w:val="single" w:sz="4" w:space="0" w:color="auto"/>
              <w:right w:val="single" w:sz="4" w:space="0" w:color="auto"/>
            </w:tcBorders>
            <w:vAlign w:val="center"/>
            <w:hideMark/>
          </w:tcPr>
          <w:p w14:paraId="4E3023E8" w14:textId="77777777" w:rsidR="005A0542" w:rsidRPr="00013015" w:rsidRDefault="005A0542" w:rsidP="00E707B5">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5A0542" w:rsidRPr="006247E4" w14:paraId="5689D814" w14:textId="77777777" w:rsidTr="005A0542">
        <w:trPr>
          <w:trHeight w:val="971"/>
          <w:jc w:val="center"/>
        </w:trPr>
        <w:tc>
          <w:tcPr>
            <w:tcW w:w="10075" w:type="dxa"/>
            <w:gridSpan w:val="2"/>
            <w:tcBorders>
              <w:top w:val="single" w:sz="4" w:space="0" w:color="auto"/>
              <w:left w:val="single" w:sz="4" w:space="0" w:color="auto"/>
              <w:bottom w:val="single" w:sz="4" w:space="0" w:color="auto"/>
              <w:right w:val="single" w:sz="4" w:space="0" w:color="auto"/>
            </w:tcBorders>
            <w:vAlign w:val="center"/>
            <w:hideMark/>
          </w:tcPr>
          <w:p w14:paraId="16D91EEC" w14:textId="77777777" w:rsidR="005A0542" w:rsidRPr="00AE69C0" w:rsidRDefault="005A0542" w:rsidP="00E707B5">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*Մասնակիցը պետք է ունենա շինարարության իրականացման գործունեության լիցենզիա՝ ըստ քաղաքաշինության հետևյալ ոլորտների`</w:t>
            </w:r>
          </w:p>
          <w:p w14:paraId="2283EF1F" w14:textId="77777777" w:rsidR="005A0542" w:rsidRPr="00C4201A" w:rsidRDefault="005A0542" w:rsidP="00E707B5">
            <w:pPr>
              <w:rPr>
                <w:rFonts w:ascii="GHEA Grapalat" w:hAnsi="GHEA Grapalat" w:cs="Sylfaen"/>
                <w:bCs/>
                <w:sz w:val="20"/>
                <w:szCs w:val="20"/>
                <w:lang w:val="pt-BR"/>
              </w:rPr>
            </w:pPr>
            <w:r w:rsidRPr="00C4201A">
              <w:rPr>
                <w:rFonts w:ascii="GHEA Grapalat" w:hAnsi="GHEA Grapalat" w:cs="Sylfaen"/>
                <w:bCs/>
                <w:sz w:val="20"/>
                <w:szCs w:val="20"/>
                <w:lang w:val="pt-BR"/>
              </w:rPr>
              <w:t>1) տրանսպորտային</w:t>
            </w:r>
          </w:p>
          <w:p w14:paraId="3A793242" w14:textId="77777777" w:rsidR="005A0542" w:rsidRPr="00AE69C0" w:rsidRDefault="005A0542" w:rsidP="00E707B5">
            <w:pPr>
              <w:tabs>
                <w:tab w:val="left" w:pos="3030"/>
              </w:tabs>
              <w:rPr>
                <w:rFonts w:ascii="GHEA Grapalat" w:hAnsi="GHEA Grapalat" w:cs="Sylfaen"/>
                <w:bCs/>
                <w:sz w:val="20"/>
                <w:szCs w:val="20"/>
                <w:lang w:val="pt-BR"/>
              </w:rPr>
            </w:pPr>
            <w:r w:rsidRPr="00C4201A">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5A0542" w:rsidRPr="006247E4" w14:paraId="2C6CFFEF" w14:textId="77777777" w:rsidTr="005A0542">
        <w:trPr>
          <w:trHeight w:val="971"/>
          <w:jc w:val="center"/>
        </w:trPr>
        <w:tc>
          <w:tcPr>
            <w:tcW w:w="10075" w:type="dxa"/>
            <w:gridSpan w:val="2"/>
            <w:tcBorders>
              <w:top w:val="single" w:sz="4" w:space="0" w:color="auto"/>
              <w:left w:val="single" w:sz="4" w:space="0" w:color="auto"/>
              <w:bottom w:val="single" w:sz="4" w:space="0" w:color="auto"/>
              <w:right w:val="single" w:sz="4" w:space="0" w:color="auto"/>
            </w:tcBorders>
            <w:vAlign w:val="center"/>
          </w:tcPr>
          <w:p w14:paraId="013369C3" w14:textId="77777777" w:rsidR="005A0542" w:rsidRDefault="005A0542" w:rsidP="00E707B5">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bl>
    <w:p w14:paraId="2A2DC39B" w14:textId="38B5E18F" w:rsidR="00591301" w:rsidRDefault="00591301" w:rsidP="001E0CEE">
      <w:pPr>
        <w:ind w:firstLine="567"/>
        <w:jc w:val="right"/>
        <w:rPr>
          <w:rFonts w:ascii="GHEA Grapalat" w:hAnsi="GHEA Grapalat"/>
          <w:i/>
          <w:lang w:val="pt-BR"/>
        </w:rPr>
      </w:pPr>
    </w:p>
    <w:p w14:paraId="2C04EB8C" w14:textId="77777777" w:rsidR="00183304" w:rsidRDefault="00183304" w:rsidP="001E0CEE">
      <w:pPr>
        <w:ind w:firstLine="567"/>
        <w:jc w:val="right"/>
        <w:rPr>
          <w:rFonts w:ascii="GHEA Grapalat" w:hAnsi="GHEA Grapalat"/>
          <w:i/>
          <w:lang w:val="pt-BR"/>
        </w:rPr>
      </w:pPr>
    </w:p>
    <w:p w14:paraId="6394994D" w14:textId="77777777" w:rsidR="00183304" w:rsidRDefault="00183304" w:rsidP="001E0CEE">
      <w:pPr>
        <w:ind w:firstLine="567"/>
        <w:jc w:val="right"/>
        <w:rPr>
          <w:rFonts w:ascii="GHEA Grapalat" w:hAnsi="GHEA Grapalat"/>
          <w:i/>
          <w:lang w:val="pt-BR"/>
        </w:rPr>
      </w:pPr>
    </w:p>
    <w:p w14:paraId="2248FC76" w14:textId="77777777" w:rsidR="00183304" w:rsidRPr="00FB1EC7" w:rsidRDefault="00183304" w:rsidP="001E0CEE">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6B0D2359" w14:textId="77777777" w:rsidTr="007759CD">
        <w:trPr>
          <w:jc w:val="center"/>
        </w:trPr>
        <w:tc>
          <w:tcPr>
            <w:tcW w:w="4536" w:type="dxa"/>
          </w:tcPr>
          <w:p w14:paraId="5940411E"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110EF5AA" w14:textId="77777777" w:rsidR="001E0CEE" w:rsidRPr="00FB1EC7" w:rsidRDefault="001E0CEE" w:rsidP="007759CD">
            <w:pPr>
              <w:rPr>
                <w:rFonts w:ascii="GHEA Grapalat" w:hAnsi="GHEA Grapalat"/>
                <w:sz w:val="22"/>
                <w:szCs w:val="22"/>
                <w:lang w:val="ru-RU"/>
              </w:rPr>
            </w:pPr>
          </w:p>
          <w:p w14:paraId="05F34577"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60BC9D6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EEE6017"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9E921A1" w14:textId="77777777" w:rsidR="001E0CEE" w:rsidRPr="00FB1EC7" w:rsidRDefault="001E0CEE" w:rsidP="007759CD">
            <w:pPr>
              <w:spacing w:line="360" w:lineRule="auto"/>
              <w:jc w:val="center"/>
              <w:rPr>
                <w:rFonts w:ascii="GHEA Grapalat" w:hAnsi="GHEA Grapalat"/>
                <w:lang w:val="ru-RU"/>
              </w:rPr>
            </w:pPr>
          </w:p>
        </w:tc>
        <w:tc>
          <w:tcPr>
            <w:tcW w:w="4343" w:type="dxa"/>
          </w:tcPr>
          <w:p w14:paraId="5FBBFE12"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4A0ED78C" w14:textId="77777777" w:rsidR="001E0CEE" w:rsidRPr="00FB1EC7" w:rsidRDefault="001E0CEE" w:rsidP="007759CD">
            <w:pPr>
              <w:jc w:val="center"/>
              <w:rPr>
                <w:rFonts w:ascii="GHEA Grapalat" w:hAnsi="GHEA Grapalat"/>
                <w:lang w:val="ru-RU"/>
              </w:rPr>
            </w:pPr>
          </w:p>
          <w:p w14:paraId="366FFBFD"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0122E27E"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57BD7D"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4A4E017" w14:textId="77777777" w:rsidR="00F02279" w:rsidRPr="0093002B" w:rsidRDefault="00F02279" w:rsidP="00F02279">
      <w:pPr>
        <w:ind w:firstLine="567"/>
        <w:jc w:val="right"/>
        <w:rPr>
          <w:rFonts w:ascii="GHEA Grapalat" w:hAnsi="GHEA Grapalat"/>
          <w:i/>
          <w:lang w:val="pt-BR"/>
        </w:rPr>
      </w:pPr>
    </w:p>
    <w:p w14:paraId="7435D062" w14:textId="77777777" w:rsidR="00F02279" w:rsidRPr="0093002B" w:rsidRDefault="00F02279" w:rsidP="00F02279">
      <w:pPr>
        <w:ind w:firstLine="567"/>
        <w:jc w:val="right"/>
        <w:rPr>
          <w:rFonts w:ascii="GHEA Grapalat" w:hAnsi="GHEA Grapalat"/>
          <w:i/>
          <w:lang w:val="pt-BR"/>
        </w:rPr>
      </w:pPr>
    </w:p>
    <w:p w14:paraId="58B45B49" w14:textId="77777777" w:rsidR="00676C4A" w:rsidRPr="0093002B" w:rsidRDefault="00676C4A" w:rsidP="00F02279">
      <w:pPr>
        <w:ind w:firstLine="567"/>
        <w:jc w:val="right"/>
        <w:rPr>
          <w:rFonts w:ascii="GHEA Grapalat" w:hAnsi="GHEA Grapalat"/>
          <w:i/>
          <w:lang w:val="pt-BR"/>
        </w:rPr>
      </w:pPr>
    </w:p>
    <w:p w14:paraId="08A93699" w14:textId="77777777" w:rsidR="00E53BE1" w:rsidRDefault="00E53BE1" w:rsidP="001E0CEE">
      <w:pPr>
        <w:ind w:firstLine="567"/>
        <w:jc w:val="right"/>
        <w:rPr>
          <w:rFonts w:ascii="GHEA Grapalat" w:hAnsi="GHEA Grapalat" w:cs="Sylfaen"/>
          <w:i/>
          <w:sz w:val="20"/>
          <w:szCs w:val="20"/>
          <w:lang w:val="pt-BR"/>
        </w:rPr>
      </w:pPr>
    </w:p>
    <w:p w14:paraId="46B3BC32" w14:textId="77777777" w:rsidR="00E53BE1" w:rsidRDefault="00E53BE1" w:rsidP="001E0CEE">
      <w:pPr>
        <w:ind w:firstLine="567"/>
        <w:jc w:val="right"/>
        <w:rPr>
          <w:rFonts w:ascii="GHEA Grapalat" w:hAnsi="GHEA Grapalat" w:cs="Sylfaen"/>
          <w:i/>
          <w:sz w:val="20"/>
          <w:szCs w:val="20"/>
          <w:lang w:val="pt-BR"/>
        </w:rPr>
      </w:pPr>
    </w:p>
    <w:p w14:paraId="70152467" w14:textId="77777777" w:rsidR="00E53BE1" w:rsidRDefault="00E53BE1" w:rsidP="001E0CEE">
      <w:pPr>
        <w:ind w:firstLine="567"/>
        <w:jc w:val="right"/>
        <w:rPr>
          <w:rFonts w:ascii="GHEA Grapalat" w:hAnsi="GHEA Grapalat" w:cs="Sylfaen"/>
          <w:i/>
          <w:sz w:val="20"/>
          <w:szCs w:val="20"/>
          <w:lang w:val="pt-BR"/>
        </w:rPr>
      </w:pPr>
    </w:p>
    <w:p w14:paraId="23209388" w14:textId="77777777" w:rsidR="00E53BE1" w:rsidRDefault="00E53BE1" w:rsidP="001E0CEE">
      <w:pPr>
        <w:ind w:firstLine="567"/>
        <w:jc w:val="right"/>
        <w:rPr>
          <w:rFonts w:ascii="GHEA Grapalat" w:hAnsi="GHEA Grapalat" w:cs="Sylfaen"/>
          <w:i/>
          <w:sz w:val="20"/>
          <w:szCs w:val="20"/>
          <w:lang w:val="pt-BR"/>
        </w:rPr>
      </w:pPr>
    </w:p>
    <w:p w14:paraId="2EF48B60" w14:textId="77777777" w:rsidR="00E53BE1" w:rsidRDefault="00E53BE1" w:rsidP="001E0CEE">
      <w:pPr>
        <w:ind w:firstLine="567"/>
        <w:jc w:val="right"/>
        <w:rPr>
          <w:rFonts w:ascii="GHEA Grapalat" w:hAnsi="GHEA Grapalat" w:cs="Sylfaen"/>
          <w:i/>
          <w:sz w:val="20"/>
          <w:szCs w:val="20"/>
          <w:lang w:val="pt-BR"/>
        </w:rPr>
      </w:pPr>
    </w:p>
    <w:p w14:paraId="1BDD356F" w14:textId="77777777" w:rsidR="00E53BE1" w:rsidRDefault="00E53BE1" w:rsidP="001E0CEE">
      <w:pPr>
        <w:ind w:firstLine="567"/>
        <w:jc w:val="right"/>
        <w:rPr>
          <w:rFonts w:ascii="GHEA Grapalat" w:hAnsi="GHEA Grapalat" w:cs="Sylfaen"/>
          <w:i/>
          <w:sz w:val="20"/>
          <w:szCs w:val="20"/>
          <w:lang w:val="pt-BR"/>
        </w:rPr>
      </w:pPr>
    </w:p>
    <w:p w14:paraId="0A7D90F1" w14:textId="77777777" w:rsidR="00E53BE1" w:rsidRDefault="00E53BE1" w:rsidP="001E0CEE">
      <w:pPr>
        <w:ind w:firstLine="567"/>
        <w:jc w:val="right"/>
        <w:rPr>
          <w:rFonts w:ascii="GHEA Grapalat" w:hAnsi="GHEA Grapalat" w:cs="Sylfaen"/>
          <w:i/>
          <w:sz w:val="20"/>
          <w:szCs w:val="20"/>
          <w:lang w:val="pt-BR"/>
        </w:rPr>
      </w:pPr>
    </w:p>
    <w:p w14:paraId="1C6507D2" w14:textId="77777777" w:rsidR="00E53BE1" w:rsidRDefault="00E53BE1" w:rsidP="001E0CEE">
      <w:pPr>
        <w:ind w:firstLine="567"/>
        <w:jc w:val="right"/>
        <w:rPr>
          <w:rFonts w:ascii="GHEA Grapalat" w:hAnsi="GHEA Grapalat" w:cs="Sylfaen"/>
          <w:i/>
          <w:sz w:val="20"/>
          <w:szCs w:val="20"/>
          <w:lang w:val="pt-BR"/>
        </w:rPr>
      </w:pPr>
    </w:p>
    <w:p w14:paraId="225D5727" w14:textId="77777777" w:rsidR="00E53BE1" w:rsidRDefault="00E53BE1" w:rsidP="001E0CEE">
      <w:pPr>
        <w:ind w:firstLine="567"/>
        <w:jc w:val="right"/>
        <w:rPr>
          <w:rFonts w:ascii="GHEA Grapalat" w:hAnsi="GHEA Grapalat" w:cs="Sylfaen"/>
          <w:i/>
          <w:sz w:val="20"/>
          <w:szCs w:val="20"/>
          <w:lang w:val="pt-BR"/>
        </w:rPr>
      </w:pPr>
    </w:p>
    <w:p w14:paraId="28D1867B" w14:textId="77777777" w:rsidR="00E53BE1" w:rsidRDefault="00E53BE1" w:rsidP="001E0CEE">
      <w:pPr>
        <w:ind w:firstLine="567"/>
        <w:jc w:val="right"/>
        <w:rPr>
          <w:rFonts w:ascii="GHEA Grapalat" w:hAnsi="GHEA Grapalat" w:cs="Sylfaen"/>
          <w:i/>
          <w:sz w:val="20"/>
          <w:szCs w:val="20"/>
          <w:lang w:val="pt-BR"/>
        </w:rPr>
      </w:pPr>
    </w:p>
    <w:p w14:paraId="7374A6BE" w14:textId="77777777" w:rsidR="00E53BE1" w:rsidRDefault="00E53BE1" w:rsidP="001E0CEE">
      <w:pPr>
        <w:ind w:firstLine="567"/>
        <w:jc w:val="right"/>
        <w:rPr>
          <w:rFonts w:ascii="GHEA Grapalat" w:hAnsi="GHEA Grapalat" w:cs="Sylfaen"/>
          <w:i/>
          <w:sz w:val="20"/>
          <w:szCs w:val="20"/>
          <w:lang w:val="pt-BR"/>
        </w:rPr>
      </w:pPr>
    </w:p>
    <w:p w14:paraId="3FF17D0B" w14:textId="77777777" w:rsidR="005A0542" w:rsidRDefault="005A0542" w:rsidP="001E0CEE">
      <w:pPr>
        <w:ind w:firstLine="567"/>
        <w:jc w:val="right"/>
        <w:rPr>
          <w:rFonts w:ascii="GHEA Grapalat" w:hAnsi="GHEA Grapalat" w:cs="Sylfaen"/>
          <w:i/>
          <w:sz w:val="20"/>
          <w:szCs w:val="20"/>
          <w:lang w:val="pt-BR"/>
        </w:rPr>
      </w:pPr>
    </w:p>
    <w:p w14:paraId="56CA8FF0" w14:textId="77777777" w:rsidR="005A0542" w:rsidRDefault="005A0542" w:rsidP="001E0CEE">
      <w:pPr>
        <w:ind w:firstLine="567"/>
        <w:jc w:val="right"/>
        <w:rPr>
          <w:rFonts w:ascii="GHEA Grapalat" w:hAnsi="GHEA Grapalat" w:cs="Sylfaen"/>
          <w:i/>
          <w:sz w:val="20"/>
          <w:szCs w:val="20"/>
          <w:lang w:val="pt-BR"/>
        </w:rPr>
      </w:pPr>
    </w:p>
    <w:p w14:paraId="20BA00AF" w14:textId="77777777" w:rsidR="005A0542" w:rsidRDefault="005A0542" w:rsidP="001E0CEE">
      <w:pPr>
        <w:ind w:firstLine="567"/>
        <w:jc w:val="right"/>
        <w:rPr>
          <w:rFonts w:ascii="GHEA Grapalat" w:hAnsi="GHEA Grapalat" w:cs="Sylfaen"/>
          <w:i/>
          <w:sz w:val="20"/>
          <w:szCs w:val="20"/>
          <w:lang w:val="pt-BR"/>
        </w:rPr>
      </w:pPr>
    </w:p>
    <w:p w14:paraId="48478565" w14:textId="77777777" w:rsidR="005A0542" w:rsidRDefault="005A0542" w:rsidP="001E0CEE">
      <w:pPr>
        <w:ind w:firstLine="567"/>
        <w:jc w:val="right"/>
        <w:rPr>
          <w:rFonts w:ascii="GHEA Grapalat" w:hAnsi="GHEA Grapalat" w:cs="Sylfaen"/>
          <w:i/>
          <w:sz w:val="20"/>
          <w:szCs w:val="20"/>
          <w:lang w:val="pt-BR"/>
        </w:rPr>
      </w:pPr>
    </w:p>
    <w:p w14:paraId="66C6ACA6" w14:textId="77777777" w:rsidR="005A0542" w:rsidRDefault="005A0542" w:rsidP="001E0CEE">
      <w:pPr>
        <w:ind w:firstLine="567"/>
        <w:jc w:val="right"/>
        <w:rPr>
          <w:rFonts w:ascii="GHEA Grapalat" w:hAnsi="GHEA Grapalat" w:cs="Sylfaen"/>
          <w:i/>
          <w:sz w:val="20"/>
          <w:szCs w:val="20"/>
          <w:lang w:val="pt-BR"/>
        </w:rPr>
      </w:pPr>
    </w:p>
    <w:p w14:paraId="49750066" w14:textId="77777777" w:rsidR="005A0542" w:rsidRDefault="005A0542" w:rsidP="001E0CEE">
      <w:pPr>
        <w:ind w:firstLine="567"/>
        <w:jc w:val="right"/>
        <w:rPr>
          <w:rFonts w:ascii="GHEA Grapalat" w:hAnsi="GHEA Grapalat" w:cs="Sylfaen"/>
          <w:i/>
          <w:sz w:val="20"/>
          <w:szCs w:val="20"/>
          <w:lang w:val="pt-BR"/>
        </w:rPr>
      </w:pPr>
    </w:p>
    <w:p w14:paraId="30926E61" w14:textId="77777777" w:rsidR="005A0542" w:rsidRDefault="005A0542" w:rsidP="001E0CEE">
      <w:pPr>
        <w:ind w:firstLine="567"/>
        <w:jc w:val="right"/>
        <w:rPr>
          <w:rFonts w:ascii="GHEA Grapalat" w:hAnsi="GHEA Grapalat" w:cs="Sylfaen"/>
          <w:i/>
          <w:sz w:val="20"/>
          <w:szCs w:val="20"/>
          <w:lang w:val="pt-BR"/>
        </w:rPr>
      </w:pPr>
    </w:p>
    <w:p w14:paraId="56A2E76C" w14:textId="77777777" w:rsidR="005A0542" w:rsidRDefault="005A0542" w:rsidP="001E0CEE">
      <w:pPr>
        <w:ind w:firstLine="567"/>
        <w:jc w:val="right"/>
        <w:rPr>
          <w:rFonts w:ascii="GHEA Grapalat" w:hAnsi="GHEA Grapalat" w:cs="Sylfaen"/>
          <w:i/>
          <w:sz w:val="20"/>
          <w:szCs w:val="20"/>
          <w:lang w:val="pt-BR"/>
        </w:rPr>
      </w:pPr>
    </w:p>
    <w:p w14:paraId="6B4CA191" w14:textId="77777777" w:rsidR="005A0542" w:rsidRDefault="005A0542" w:rsidP="001E0CEE">
      <w:pPr>
        <w:ind w:firstLine="567"/>
        <w:jc w:val="right"/>
        <w:rPr>
          <w:rFonts w:ascii="GHEA Grapalat" w:hAnsi="GHEA Grapalat" w:cs="Sylfaen"/>
          <w:i/>
          <w:sz w:val="20"/>
          <w:szCs w:val="20"/>
          <w:lang w:val="pt-BR"/>
        </w:rPr>
      </w:pPr>
    </w:p>
    <w:p w14:paraId="0D2ADE9D" w14:textId="77777777" w:rsidR="005A0542" w:rsidRDefault="005A0542" w:rsidP="001E0CEE">
      <w:pPr>
        <w:ind w:firstLine="567"/>
        <w:jc w:val="right"/>
        <w:rPr>
          <w:rFonts w:ascii="GHEA Grapalat" w:hAnsi="GHEA Grapalat" w:cs="Sylfaen"/>
          <w:i/>
          <w:sz w:val="20"/>
          <w:szCs w:val="20"/>
          <w:lang w:val="pt-BR"/>
        </w:rPr>
      </w:pPr>
    </w:p>
    <w:p w14:paraId="33687428" w14:textId="77777777" w:rsidR="005A0542" w:rsidRDefault="005A0542" w:rsidP="001E0CEE">
      <w:pPr>
        <w:ind w:firstLine="567"/>
        <w:jc w:val="right"/>
        <w:rPr>
          <w:rFonts w:ascii="GHEA Grapalat" w:hAnsi="GHEA Grapalat" w:cs="Sylfaen"/>
          <w:i/>
          <w:sz w:val="20"/>
          <w:szCs w:val="20"/>
          <w:lang w:val="pt-BR"/>
        </w:rPr>
      </w:pPr>
    </w:p>
    <w:p w14:paraId="434BBE74" w14:textId="77777777" w:rsidR="005A0542" w:rsidRDefault="005A0542" w:rsidP="001E0CEE">
      <w:pPr>
        <w:ind w:firstLine="567"/>
        <w:jc w:val="right"/>
        <w:rPr>
          <w:rFonts w:ascii="GHEA Grapalat" w:hAnsi="GHEA Grapalat" w:cs="Sylfaen"/>
          <w:i/>
          <w:sz w:val="20"/>
          <w:szCs w:val="20"/>
          <w:lang w:val="pt-BR"/>
        </w:rPr>
      </w:pPr>
    </w:p>
    <w:p w14:paraId="2C2320BA" w14:textId="493CF9E6"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Pr="00FB1EC7" w:rsidRDefault="001E0CEE" w:rsidP="001E0CEE">
      <w:pPr>
        <w:jc w:val="center"/>
        <w:rPr>
          <w:rFonts w:ascii="GHEA Grapalat" w:hAnsi="GHEA Grapalat"/>
          <w:b/>
          <w:sz w:val="20"/>
          <w:szCs w:val="20"/>
          <w:lang w:val="pt-BR"/>
        </w:rPr>
      </w:pPr>
      <w:bookmarkStart w:id="17" w:name="_Hlk173397821"/>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4BD63012" w14:textId="1DE82EEC" w:rsidR="005A0542" w:rsidRPr="00C712BC" w:rsidRDefault="005A0542" w:rsidP="005A0542">
      <w:pPr>
        <w:jc w:val="center"/>
        <w:rPr>
          <w:rFonts w:ascii="GHEA Grapalat" w:hAnsi="GHEA Grapalat"/>
          <w:b/>
          <w:sz w:val="20"/>
          <w:szCs w:val="20"/>
          <w:lang w:val="hy-AM"/>
        </w:rPr>
      </w:pPr>
      <w:r w:rsidRPr="00DB7DAA">
        <w:rPr>
          <w:rFonts w:ascii="GHEA Grapalat" w:hAnsi="GHEA Grapalat"/>
          <w:sz w:val="20"/>
          <w:szCs w:val="20"/>
          <w:lang w:val="af-ZA"/>
        </w:rPr>
        <w:t>Երևան քաղաքի Հանրապետության հրապարակի և Վ. Սարգսյան փողոցների միջին նորոգման աշխատանքներ</w:t>
      </w:r>
      <w:r>
        <w:rPr>
          <w:rFonts w:ascii="GHEA Grapalat" w:hAnsi="GHEA Grapalat"/>
          <w:sz w:val="20"/>
          <w:szCs w:val="20"/>
          <w:lang w:val="af-ZA"/>
        </w:rPr>
        <w:t>ի կատարման</w:t>
      </w:r>
    </w:p>
    <w:p w14:paraId="3F003F83" w14:textId="3AC0184E" w:rsidR="001E0CEE" w:rsidRPr="005A0542" w:rsidRDefault="001E0CEE" w:rsidP="001E0CEE">
      <w:pPr>
        <w:ind w:firstLine="567"/>
        <w:jc w:val="center"/>
        <w:rPr>
          <w:rFonts w:ascii="GHEA Grapalat" w:hAnsi="GHEA Grapalat" w:cs="Sylfaen"/>
          <w:b/>
          <w:sz w:val="18"/>
          <w:szCs w:val="18"/>
          <w:lang w:val="hy-AM"/>
        </w:rPr>
      </w:pPr>
    </w:p>
    <w:tbl>
      <w:tblPr>
        <w:tblpPr w:leftFromText="180" w:rightFromText="180" w:vertAnchor="text" w:horzAnchor="margin" w:tblpY="2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970"/>
        <w:gridCol w:w="3470"/>
        <w:gridCol w:w="3460"/>
      </w:tblGrid>
      <w:tr w:rsidR="005A0542" w:rsidRPr="006A567E" w14:paraId="280555AF" w14:textId="77777777" w:rsidTr="005A0542">
        <w:trPr>
          <w:trHeight w:val="701"/>
        </w:trPr>
        <w:tc>
          <w:tcPr>
            <w:tcW w:w="648" w:type="dxa"/>
            <w:vMerge w:val="restart"/>
            <w:shd w:val="clear" w:color="auto" w:fill="auto"/>
            <w:vAlign w:val="center"/>
            <w:hideMark/>
          </w:tcPr>
          <w:p w14:paraId="547D3B13" w14:textId="77777777" w:rsidR="005A0542" w:rsidRPr="005A0542" w:rsidRDefault="005A0542" w:rsidP="005A0542">
            <w:pPr>
              <w:jc w:val="center"/>
              <w:rPr>
                <w:rFonts w:ascii="GHEA Grapalat" w:hAnsi="GHEA Grapalat"/>
                <w:color w:val="000000"/>
                <w:sz w:val="22"/>
                <w:szCs w:val="22"/>
                <w:lang w:val="es-ES"/>
              </w:rPr>
            </w:pPr>
            <w:r w:rsidRPr="005A0542">
              <w:rPr>
                <w:rFonts w:ascii="GHEA Grapalat" w:hAnsi="GHEA Grapalat"/>
                <w:color w:val="000000"/>
                <w:sz w:val="22"/>
                <w:szCs w:val="22"/>
                <w:lang w:val="es-ES"/>
              </w:rPr>
              <w:t>No</w:t>
            </w:r>
          </w:p>
        </w:tc>
        <w:tc>
          <w:tcPr>
            <w:tcW w:w="2970" w:type="dxa"/>
            <w:vMerge w:val="restart"/>
            <w:shd w:val="clear" w:color="auto" w:fill="auto"/>
            <w:vAlign w:val="center"/>
            <w:hideMark/>
          </w:tcPr>
          <w:p w14:paraId="63502988" w14:textId="77777777" w:rsidR="005A0542" w:rsidRPr="005A0542" w:rsidRDefault="005A0542" w:rsidP="005A0542">
            <w:pPr>
              <w:jc w:val="center"/>
              <w:rPr>
                <w:rFonts w:ascii="GHEA Grapalat" w:hAnsi="GHEA Grapalat"/>
                <w:color w:val="000000"/>
                <w:sz w:val="22"/>
                <w:szCs w:val="22"/>
                <w:lang w:val="es-ES"/>
              </w:rPr>
            </w:pPr>
            <w:proofErr w:type="spellStart"/>
            <w:r w:rsidRPr="005A0542">
              <w:rPr>
                <w:rFonts w:ascii="GHEA Grapalat" w:hAnsi="GHEA Grapalat"/>
                <w:color w:val="000000"/>
                <w:sz w:val="22"/>
                <w:szCs w:val="22"/>
              </w:rPr>
              <w:t>Կապալառուի</w:t>
            </w:r>
            <w:proofErr w:type="spellEnd"/>
            <w:r w:rsidRPr="005A0542">
              <w:rPr>
                <w:rFonts w:ascii="GHEA Grapalat" w:hAnsi="GHEA Grapalat"/>
                <w:color w:val="000000"/>
                <w:sz w:val="22"/>
                <w:szCs w:val="22"/>
                <w:lang w:val="hy-AM"/>
              </w:rPr>
              <w:t xml:space="preserve"> </w:t>
            </w:r>
            <w:proofErr w:type="spellStart"/>
            <w:r w:rsidRPr="005A0542">
              <w:rPr>
                <w:rFonts w:ascii="GHEA Grapalat" w:hAnsi="GHEA Grapalat"/>
                <w:color w:val="000000"/>
                <w:sz w:val="22"/>
                <w:szCs w:val="22"/>
              </w:rPr>
              <w:t>կողմից</w:t>
            </w:r>
            <w:proofErr w:type="spellEnd"/>
            <w:r w:rsidRPr="005A0542">
              <w:rPr>
                <w:rFonts w:ascii="GHEA Grapalat" w:hAnsi="GHEA Grapalat"/>
                <w:color w:val="000000"/>
                <w:sz w:val="22"/>
                <w:szCs w:val="22"/>
                <w:lang w:val="hy-AM"/>
              </w:rPr>
              <w:t xml:space="preserve"> </w:t>
            </w:r>
            <w:proofErr w:type="spellStart"/>
            <w:r w:rsidRPr="005A0542">
              <w:rPr>
                <w:rFonts w:ascii="GHEA Grapalat" w:hAnsi="GHEA Grapalat"/>
                <w:color w:val="000000"/>
                <w:sz w:val="22"/>
                <w:szCs w:val="22"/>
              </w:rPr>
              <w:t>կատարվելիք</w:t>
            </w:r>
            <w:proofErr w:type="spellEnd"/>
            <w:r w:rsidRPr="005A0542">
              <w:rPr>
                <w:rFonts w:ascii="GHEA Grapalat" w:hAnsi="GHEA Grapalat"/>
                <w:color w:val="000000"/>
                <w:sz w:val="22"/>
                <w:szCs w:val="22"/>
                <w:lang w:val="hy-AM"/>
              </w:rPr>
              <w:t xml:space="preserve"> </w:t>
            </w:r>
            <w:proofErr w:type="spellStart"/>
            <w:r w:rsidRPr="005A0542">
              <w:rPr>
                <w:rFonts w:ascii="GHEA Grapalat" w:hAnsi="GHEA Grapalat"/>
                <w:color w:val="000000"/>
                <w:sz w:val="22"/>
                <w:szCs w:val="22"/>
              </w:rPr>
              <w:t>աշխատանքների</w:t>
            </w:r>
            <w:proofErr w:type="spellEnd"/>
            <w:r w:rsidRPr="005A0542">
              <w:rPr>
                <w:rFonts w:ascii="GHEA Grapalat" w:hAnsi="GHEA Grapalat"/>
                <w:color w:val="000000"/>
                <w:sz w:val="22"/>
                <w:szCs w:val="22"/>
                <w:lang w:val="hy-AM"/>
              </w:rPr>
              <w:t xml:space="preserve"> </w:t>
            </w:r>
            <w:proofErr w:type="spellStart"/>
            <w:r w:rsidRPr="005A0542">
              <w:rPr>
                <w:rFonts w:ascii="GHEA Grapalat" w:hAnsi="GHEA Grapalat"/>
                <w:color w:val="000000"/>
                <w:sz w:val="22"/>
                <w:szCs w:val="22"/>
              </w:rPr>
              <w:t>անվանումներ</w:t>
            </w:r>
            <w:proofErr w:type="spellEnd"/>
            <w:r w:rsidRPr="005A0542">
              <w:rPr>
                <w:rFonts w:ascii="GHEA Grapalat" w:hAnsi="GHEA Grapalat"/>
                <w:color w:val="000000"/>
                <w:sz w:val="22"/>
                <w:szCs w:val="22"/>
                <w:lang w:val="es-ES"/>
              </w:rPr>
              <w:br/>
            </w:r>
          </w:p>
        </w:tc>
        <w:tc>
          <w:tcPr>
            <w:tcW w:w="6930" w:type="dxa"/>
            <w:gridSpan w:val="2"/>
            <w:shd w:val="clear" w:color="auto" w:fill="auto"/>
            <w:vAlign w:val="center"/>
            <w:hideMark/>
          </w:tcPr>
          <w:p w14:paraId="15563A40" w14:textId="77777777" w:rsidR="005A0542" w:rsidRPr="005A0542" w:rsidRDefault="005A0542" w:rsidP="005A0542">
            <w:pPr>
              <w:jc w:val="center"/>
              <w:rPr>
                <w:rFonts w:ascii="GHEA Grapalat" w:hAnsi="GHEA Grapalat"/>
                <w:color w:val="000000"/>
                <w:sz w:val="22"/>
                <w:szCs w:val="22"/>
                <w:lang w:val="es-ES"/>
              </w:rPr>
            </w:pPr>
            <w:proofErr w:type="spellStart"/>
            <w:r w:rsidRPr="005A0542">
              <w:rPr>
                <w:rFonts w:ascii="GHEA Grapalat" w:hAnsi="GHEA Grapalat"/>
                <w:color w:val="000000"/>
                <w:sz w:val="22"/>
                <w:szCs w:val="22"/>
              </w:rPr>
              <w:t>Աշխատանքների</w:t>
            </w:r>
            <w:proofErr w:type="spellEnd"/>
            <w:r w:rsidRPr="005A0542">
              <w:rPr>
                <w:rFonts w:ascii="GHEA Grapalat" w:hAnsi="GHEA Grapalat"/>
                <w:color w:val="000000"/>
                <w:sz w:val="22"/>
                <w:szCs w:val="22"/>
                <w:lang w:val="hy-AM"/>
              </w:rPr>
              <w:t xml:space="preserve"> </w:t>
            </w:r>
            <w:proofErr w:type="spellStart"/>
            <w:r w:rsidRPr="005A0542">
              <w:rPr>
                <w:rFonts w:ascii="GHEA Grapalat" w:hAnsi="GHEA Grapalat"/>
                <w:color w:val="000000"/>
                <w:sz w:val="22"/>
                <w:szCs w:val="22"/>
              </w:rPr>
              <w:t>կատարման</w:t>
            </w:r>
            <w:proofErr w:type="spellEnd"/>
            <w:r w:rsidRPr="005A0542">
              <w:rPr>
                <w:rFonts w:ascii="GHEA Grapalat" w:hAnsi="GHEA Grapalat"/>
                <w:color w:val="000000"/>
                <w:sz w:val="22"/>
                <w:szCs w:val="22"/>
                <w:lang w:val="hy-AM"/>
              </w:rPr>
              <w:t xml:space="preserve"> </w:t>
            </w:r>
            <w:proofErr w:type="spellStart"/>
            <w:r w:rsidRPr="005A0542">
              <w:rPr>
                <w:rFonts w:ascii="GHEA Grapalat" w:hAnsi="GHEA Grapalat"/>
                <w:color w:val="000000"/>
                <w:sz w:val="22"/>
                <w:szCs w:val="22"/>
              </w:rPr>
              <w:t>ժամկետը</w:t>
            </w:r>
            <w:proofErr w:type="spellEnd"/>
            <w:r w:rsidRPr="005A0542">
              <w:rPr>
                <w:rFonts w:ascii="GHEA Grapalat" w:hAnsi="GHEA Grapalat"/>
                <w:color w:val="000000"/>
                <w:sz w:val="22"/>
                <w:szCs w:val="22"/>
                <w:lang w:val="es-ES"/>
              </w:rPr>
              <w:br/>
            </w:r>
          </w:p>
        </w:tc>
      </w:tr>
      <w:tr w:rsidR="005A0542" w:rsidRPr="00BC6678" w14:paraId="73913DE2" w14:textId="77777777" w:rsidTr="005A0542">
        <w:trPr>
          <w:trHeight w:val="494"/>
        </w:trPr>
        <w:tc>
          <w:tcPr>
            <w:tcW w:w="648" w:type="dxa"/>
            <w:vMerge/>
            <w:vAlign w:val="center"/>
            <w:hideMark/>
          </w:tcPr>
          <w:p w14:paraId="6FB4E965" w14:textId="77777777" w:rsidR="005A0542" w:rsidRPr="005A0542" w:rsidRDefault="005A0542" w:rsidP="005A0542">
            <w:pPr>
              <w:rPr>
                <w:rFonts w:ascii="GHEA Grapalat" w:hAnsi="GHEA Grapalat"/>
                <w:color w:val="000000"/>
                <w:sz w:val="22"/>
                <w:szCs w:val="22"/>
                <w:lang w:val="es-ES"/>
              </w:rPr>
            </w:pPr>
          </w:p>
        </w:tc>
        <w:tc>
          <w:tcPr>
            <w:tcW w:w="2970" w:type="dxa"/>
            <w:vMerge/>
            <w:vAlign w:val="center"/>
            <w:hideMark/>
          </w:tcPr>
          <w:p w14:paraId="0A6ACB32" w14:textId="77777777" w:rsidR="005A0542" w:rsidRPr="005A0542" w:rsidRDefault="005A0542" w:rsidP="005A0542">
            <w:pPr>
              <w:rPr>
                <w:rFonts w:ascii="GHEA Grapalat" w:hAnsi="GHEA Grapalat"/>
                <w:color w:val="000000"/>
                <w:sz w:val="22"/>
                <w:szCs w:val="22"/>
                <w:lang w:val="es-ES"/>
              </w:rPr>
            </w:pPr>
          </w:p>
        </w:tc>
        <w:tc>
          <w:tcPr>
            <w:tcW w:w="3470" w:type="dxa"/>
            <w:shd w:val="clear" w:color="auto" w:fill="auto"/>
            <w:vAlign w:val="center"/>
            <w:hideMark/>
          </w:tcPr>
          <w:p w14:paraId="3E01E840" w14:textId="77777777" w:rsidR="005A0542" w:rsidRPr="005A0542" w:rsidRDefault="005A0542" w:rsidP="005A0542">
            <w:pPr>
              <w:jc w:val="center"/>
              <w:rPr>
                <w:rFonts w:ascii="GHEA Grapalat" w:hAnsi="GHEA Grapalat"/>
                <w:color w:val="000000"/>
                <w:sz w:val="22"/>
                <w:szCs w:val="22"/>
              </w:rPr>
            </w:pPr>
            <w:proofErr w:type="spellStart"/>
            <w:r w:rsidRPr="005A0542">
              <w:rPr>
                <w:rFonts w:ascii="GHEA Grapalat" w:hAnsi="GHEA Grapalat"/>
                <w:color w:val="000000"/>
                <w:sz w:val="22"/>
                <w:szCs w:val="22"/>
              </w:rPr>
              <w:t>Սկիզբը</w:t>
            </w:r>
            <w:proofErr w:type="spellEnd"/>
          </w:p>
        </w:tc>
        <w:tc>
          <w:tcPr>
            <w:tcW w:w="3460" w:type="dxa"/>
            <w:shd w:val="clear" w:color="auto" w:fill="auto"/>
            <w:vAlign w:val="center"/>
            <w:hideMark/>
          </w:tcPr>
          <w:p w14:paraId="6A37A3BB" w14:textId="77777777" w:rsidR="005A0542" w:rsidRPr="005A0542" w:rsidRDefault="005A0542" w:rsidP="005A0542">
            <w:pPr>
              <w:jc w:val="center"/>
              <w:rPr>
                <w:rFonts w:ascii="GHEA Grapalat" w:hAnsi="GHEA Grapalat"/>
                <w:color w:val="000000"/>
                <w:sz w:val="22"/>
                <w:szCs w:val="22"/>
              </w:rPr>
            </w:pPr>
            <w:proofErr w:type="spellStart"/>
            <w:r w:rsidRPr="005A0542">
              <w:rPr>
                <w:rFonts w:ascii="GHEA Grapalat" w:hAnsi="GHEA Grapalat"/>
                <w:color w:val="000000"/>
                <w:sz w:val="22"/>
                <w:szCs w:val="22"/>
              </w:rPr>
              <w:t>Ավարտը</w:t>
            </w:r>
            <w:proofErr w:type="spellEnd"/>
          </w:p>
        </w:tc>
      </w:tr>
      <w:tr w:rsidR="005A0542" w:rsidRPr="00CE006F" w14:paraId="074512E1" w14:textId="77777777" w:rsidTr="005A0542">
        <w:trPr>
          <w:trHeight w:val="3233"/>
        </w:trPr>
        <w:tc>
          <w:tcPr>
            <w:tcW w:w="648" w:type="dxa"/>
            <w:shd w:val="clear" w:color="auto" w:fill="auto"/>
            <w:vAlign w:val="center"/>
          </w:tcPr>
          <w:p w14:paraId="25FFF818" w14:textId="77777777" w:rsidR="005A0542" w:rsidRPr="005A0542" w:rsidRDefault="005A0542" w:rsidP="005A0542">
            <w:pPr>
              <w:jc w:val="center"/>
              <w:rPr>
                <w:rFonts w:ascii="GHEA Grapalat" w:hAnsi="GHEA Grapalat"/>
                <w:sz w:val="22"/>
                <w:szCs w:val="22"/>
                <w:lang w:val="hy-AM"/>
              </w:rPr>
            </w:pPr>
            <w:r w:rsidRPr="005A0542">
              <w:rPr>
                <w:rFonts w:ascii="GHEA Grapalat" w:hAnsi="GHEA Grapalat"/>
                <w:sz w:val="22"/>
                <w:szCs w:val="22"/>
                <w:lang w:val="hy-AM"/>
              </w:rPr>
              <w:t>1</w:t>
            </w:r>
          </w:p>
        </w:tc>
        <w:tc>
          <w:tcPr>
            <w:tcW w:w="2970" w:type="dxa"/>
            <w:shd w:val="clear" w:color="auto" w:fill="auto"/>
            <w:vAlign w:val="center"/>
          </w:tcPr>
          <w:p w14:paraId="67DD8742" w14:textId="77777777" w:rsidR="005A0542" w:rsidRPr="005A0542" w:rsidRDefault="005A0542" w:rsidP="005A0542">
            <w:pPr>
              <w:jc w:val="center"/>
              <w:rPr>
                <w:rFonts w:ascii="GHEA Grapalat" w:hAnsi="GHEA Grapalat"/>
                <w:color w:val="000000" w:themeColor="text1"/>
                <w:sz w:val="22"/>
                <w:szCs w:val="22"/>
                <w:lang w:val="hy-AM"/>
              </w:rPr>
            </w:pPr>
          </w:p>
          <w:p w14:paraId="389AE750" w14:textId="77777777" w:rsidR="005A0542" w:rsidRPr="005A0542" w:rsidRDefault="005A0542" w:rsidP="005A0542">
            <w:pPr>
              <w:jc w:val="center"/>
              <w:rPr>
                <w:rFonts w:ascii="GHEA Grapalat" w:hAnsi="GHEA Grapalat"/>
                <w:color w:val="000000" w:themeColor="text1"/>
                <w:sz w:val="22"/>
                <w:szCs w:val="22"/>
                <w:lang w:val="hy-AM"/>
              </w:rPr>
            </w:pPr>
          </w:p>
          <w:p w14:paraId="29A8B6F7" w14:textId="77777777" w:rsidR="005A0542" w:rsidRPr="005A0542" w:rsidRDefault="005A0542" w:rsidP="005A0542">
            <w:pPr>
              <w:jc w:val="center"/>
              <w:rPr>
                <w:rFonts w:ascii="GHEA Grapalat" w:hAnsi="GHEA Grapalat"/>
                <w:color w:val="000000" w:themeColor="text1"/>
                <w:sz w:val="22"/>
                <w:szCs w:val="22"/>
                <w:lang w:val="hy-AM"/>
              </w:rPr>
            </w:pPr>
            <w:r w:rsidRPr="005A0542">
              <w:rPr>
                <w:rFonts w:ascii="GHEA Grapalat" w:hAnsi="GHEA Grapalat"/>
                <w:color w:val="000000" w:themeColor="text1"/>
                <w:sz w:val="22"/>
                <w:szCs w:val="22"/>
                <w:lang w:val="hy-AM"/>
              </w:rPr>
              <w:t>Երևան քաղաքի Հանրապետության հրապարակի և Վ. Սարգսյան փողոցների միջին նորոգման աշխատանքներ</w:t>
            </w:r>
          </w:p>
          <w:p w14:paraId="487FDF79" w14:textId="77777777" w:rsidR="005A0542" w:rsidRPr="005A0542" w:rsidRDefault="005A0542" w:rsidP="005A0542">
            <w:pPr>
              <w:rPr>
                <w:rFonts w:ascii="GHEA Grapalat" w:hAnsi="GHEA Grapalat"/>
                <w:color w:val="000000" w:themeColor="text1"/>
                <w:sz w:val="22"/>
                <w:szCs w:val="22"/>
                <w:lang w:val="hy-AM"/>
              </w:rPr>
            </w:pPr>
          </w:p>
          <w:p w14:paraId="6CACF235" w14:textId="77777777" w:rsidR="005A0542" w:rsidRPr="005A0542" w:rsidRDefault="005A0542" w:rsidP="005A0542">
            <w:pPr>
              <w:rPr>
                <w:rFonts w:ascii="GHEA Grapalat" w:hAnsi="GHEA Grapalat"/>
                <w:color w:val="000000" w:themeColor="text1"/>
                <w:sz w:val="22"/>
                <w:szCs w:val="22"/>
                <w:lang w:val="hy-AM"/>
              </w:rPr>
            </w:pPr>
          </w:p>
          <w:p w14:paraId="41D4BF82" w14:textId="77777777" w:rsidR="005A0542" w:rsidRPr="005A0542" w:rsidRDefault="005A0542" w:rsidP="005A0542">
            <w:pPr>
              <w:rPr>
                <w:rFonts w:ascii="GHEA Grapalat" w:hAnsi="GHEA Grapalat"/>
                <w:color w:val="000000" w:themeColor="text1"/>
                <w:sz w:val="22"/>
                <w:szCs w:val="22"/>
                <w:lang w:val="hy-AM"/>
              </w:rPr>
            </w:pPr>
          </w:p>
        </w:tc>
        <w:tc>
          <w:tcPr>
            <w:tcW w:w="3470" w:type="dxa"/>
            <w:shd w:val="clear" w:color="auto" w:fill="auto"/>
            <w:vAlign w:val="center"/>
          </w:tcPr>
          <w:p w14:paraId="19C3B991" w14:textId="77777777" w:rsidR="005A0542" w:rsidRPr="005A0542" w:rsidRDefault="005A0542" w:rsidP="005A0542">
            <w:pPr>
              <w:jc w:val="center"/>
              <w:rPr>
                <w:rFonts w:ascii="GHEA Grapalat" w:hAnsi="GHEA Grapalat"/>
                <w:sz w:val="22"/>
                <w:szCs w:val="22"/>
                <w:lang w:val="hy-AM"/>
              </w:rPr>
            </w:pPr>
            <w:r w:rsidRPr="005A0542">
              <w:rPr>
                <w:rFonts w:ascii="GHEA Grapalat" w:hAnsi="GHEA Grapalat"/>
                <w:sz w:val="22"/>
                <w:szCs w:val="22"/>
                <w:lang w:val="hy-AM"/>
              </w:rPr>
              <w:t>Պայմանագրով նախատեսված աշխատանքները սկսվում են շինարարական աշխատանքների և տեխնիկական հսկողության ծառայությունների մատուցման պայմանագրերը ուժի մեջ մտնելու օրը</w:t>
            </w:r>
          </w:p>
        </w:tc>
        <w:tc>
          <w:tcPr>
            <w:tcW w:w="3460" w:type="dxa"/>
            <w:shd w:val="clear" w:color="auto" w:fill="auto"/>
            <w:vAlign w:val="center"/>
          </w:tcPr>
          <w:p w14:paraId="04B2B344" w14:textId="77777777" w:rsidR="005A0542" w:rsidRPr="005A0542" w:rsidRDefault="005A0542" w:rsidP="005A0542">
            <w:pPr>
              <w:jc w:val="center"/>
              <w:rPr>
                <w:rFonts w:ascii="GHEA Grapalat" w:hAnsi="GHEA Grapalat"/>
                <w:sz w:val="22"/>
                <w:szCs w:val="22"/>
                <w:lang w:val="hy-AM"/>
              </w:rPr>
            </w:pPr>
          </w:p>
          <w:p w14:paraId="5693E509" w14:textId="77777777" w:rsidR="005A0542" w:rsidRPr="005A0542" w:rsidRDefault="005A0542" w:rsidP="005A0542">
            <w:pPr>
              <w:jc w:val="center"/>
              <w:rPr>
                <w:rFonts w:ascii="GHEA Grapalat" w:hAnsi="GHEA Grapalat"/>
                <w:color w:val="000000" w:themeColor="text1"/>
                <w:sz w:val="22"/>
                <w:szCs w:val="22"/>
                <w:lang w:val="hy-AM"/>
              </w:rPr>
            </w:pPr>
            <w:r w:rsidRPr="005A0542">
              <w:rPr>
                <w:rFonts w:ascii="GHEA Grapalat" w:hAnsi="GHEA Grapalat"/>
                <w:color w:val="000000" w:themeColor="text1"/>
                <w:sz w:val="22"/>
                <w:szCs w:val="22"/>
                <w:lang w:val="hy-AM"/>
              </w:rPr>
              <w:t>110</w:t>
            </w:r>
            <w:r w:rsidRPr="005A0542">
              <w:rPr>
                <w:rFonts w:ascii="GHEA Grapalat" w:hAnsi="GHEA Grapalat"/>
                <w:color w:val="000000" w:themeColor="text1"/>
                <w:sz w:val="22"/>
                <w:szCs w:val="22"/>
              </w:rPr>
              <w:t>-</w:t>
            </w:r>
            <w:r w:rsidRPr="005A0542">
              <w:rPr>
                <w:rFonts w:ascii="GHEA Grapalat" w:hAnsi="GHEA Grapalat"/>
                <w:color w:val="000000" w:themeColor="text1"/>
                <w:sz w:val="22"/>
                <w:szCs w:val="22"/>
                <w:lang w:val="hy-AM"/>
              </w:rPr>
              <w:t>րդ օրացուցային օրը</w:t>
            </w:r>
          </w:p>
          <w:p w14:paraId="02C65FFE" w14:textId="77777777" w:rsidR="005A0542" w:rsidRPr="005A0542" w:rsidRDefault="005A0542" w:rsidP="005A0542">
            <w:pPr>
              <w:jc w:val="center"/>
              <w:rPr>
                <w:rFonts w:ascii="GHEA Grapalat" w:hAnsi="GHEA Grapalat"/>
                <w:color w:val="0D0D0D" w:themeColor="text1" w:themeTint="F2"/>
                <w:sz w:val="22"/>
                <w:szCs w:val="22"/>
                <w:lang w:val="hy-AM"/>
              </w:rPr>
            </w:pPr>
          </w:p>
          <w:p w14:paraId="0F5D3EF6" w14:textId="77777777" w:rsidR="005A0542" w:rsidRPr="005A0542" w:rsidRDefault="005A0542" w:rsidP="005A0542">
            <w:pPr>
              <w:jc w:val="center"/>
              <w:rPr>
                <w:rFonts w:ascii="GHEA Grapalat" w:hAnsi="GHEA Grapalat"/>
                <w:sz w:val="22"/>
                <w:szCs w:val="22"/>
                <w:lang w:val="hy-AM"/>
              </w:rPr>
            </w:pPr>
          </w:p>
        </w:tc>
      </w:tr>
      <w:bookmarkEnd w:id="17"/>
    </w:tbl>
    <w:p w14:paraId="0C81F578" w14:textId="77777777" w:rsidR="007F25C2" w:rsidRPr="00FB1EC7" w:rsidRDefault="007F25C2" w:rsidP="001E0CEE">
      <w:pPr>
        <w:ind w:firstLine="567"/>
        <w:jc w:val="center"/>
        <w:rPr>
          <w:rFonts w:ascii="GHEA Grapalat" w:hAnsi="GHEA Grapalat"/>
          <w:b/>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6A2FF6AD"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ԱՏՎԻՐԱՏՈՒ</w:t>
            </w:r>
          </w:p>
          <w:p w14:paraId="11D1F1E6" w14:textId="77777777" w:rsidR="001E0CEE" w:rsidRPr="00FB1EC7" w:rsidRDefault="001E0CEE" w:rsidP="007759CD">
            <w:pPr>
              <w:rPr>
                <w:rFonts w:ascii="GHEA Grapalat" w:hAnsi="GHEA Grapalat"/>
                <w:sz w:val="22"/>
                <w:szCs w:val="22"/>
                <w:lang w:val="ru-RU"/>
              </w:rPr>
            </w:pPr>
          </w:p>
          <w:p w14:paraId="3E39B4E2" w14:textId="77777777" w:rsidR="001E0CEE" w:rsidRPr="00FB1EC7" w:rsidRDefault="001E0CEE" w:rsidP="007759CD">
            <w:pPr>
              <w:rPr>
                <w:rFonts w:ascii="GHEA Grapalat" w:hAnsi="GHEA Grapalat"/>
                <w:lang w:val="ru-RU"/>
              </w:rPr>
            </w:pPr>
          </w:p>
          <w:p w14:paraId="46DD2202"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FBCFA89" w14:textId="77777777" w:rsidR="001E0CEE" w:rsidRPr="00FB1EC7" w:rsidRDefault="001E0CEE" w:rsidP="007759CD">
            <w:pPr>
              <w:jc w:val="center"/>
              <w:rPr>
                <w:rFonts w:ascii="GHEA Grapalat" w:hAnsi="GHEA Grapalat"/>
                <w:lang w:val="ru-RU"/>
              </w:rPr>
            </w:pPr>
          </w:p>
          <w:p w14:paraId="3FE45F4B" w14:textId="77777777" w:rsidR="001E0CEE" w:rsidRPr="00FB1EC7" w:rsidRDefault="001E0CEE" w:rsidP="007759CD">
            <w:pPr>
              <w:jc w:val="center"/>
              <w:rPr>
                <w:rFonts w:ascii="GHEA Grapalat" w:hAnsi="GHEA Grapalat"/>
                <w:lang w:val="ru-RU"/>
              </w:rPr>
            </w:pPr>
          </w:p>
          <w:p w14:paraId="37288E19"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6CB72E8E" w14:textId="77777777" w:rsidR="00F02279" w:rsidRPr="0093002B" w:rsidRDefault="00F02279" w:rsidP="00F02279">
      <w:pPr>
        <w:tabs>
          <w:tab w:val="left" w:pos="8789"/>
        </w:tabs>
        <w:jc w:val="both"/>
        <w:rPr>
          <w:rFonts w:ascii="GHEA Grapalat" w:hAnsi="GHEA Grapalat"/>
          <w:lang w:val="pt-BR"/>
        </w:rPr>
      </w:pPr>
    </w:p>
    <w:p w14:paraId="4A8200A3" w14:textId="77777777" w:rsidR="00F02279" w:rsidRPr="0093002B" w:rsidRDefault="00F02279" w:rsidP="00F02279">
      <w:pPr>
        <w:tabs>
          <w:tab w:val="left" w:pos="1080"/>
        </w:tabs>
        <w:ind w:right="-7" w:firstLine="567"/>
        <w:jc w:val="both"/>
        <w:rPr>
          <w:rFonts w:ascii="GHEA Grapalat" w:hAnsi="GHEA Grapalat"/>
          <w:lang w:val="pt-BR"/>
        </w:rPr>
      </w:pPr>
    </w:p>
    <w:p w14:paraId="785F5224" w14:textId="77777777" w:rsidR="00F02279" w:rsidRPr="0093002B" w:rsidRDefault="00F02279" w:rsidP="00F02279">
      <w:pPr>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7D5DABB8"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0D91A310"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FB1EC7" w:rsidRDefault="001E0CEE" w:rsidP="001E0CEE">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07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488"/>
      </w:tblGrid>
      <w:tr w:rsidR="00CF7346" w:rsidRPr="00FA2E9A" w14:paraId="2916CE29" w14:textId="77777777" w:rsidTr="0072598F">
        <w:trPr>
          <w:trHeight w:val="548"/>
        </w:trPr>
        <w:tc>
          <w:tcPr>
            <w:tcW w:w="11070" w:type="dxa"/>
            <w:gridSpan w:val="16"/>
            <w:vAlign w:val="center"/>
          </w:tcPr>
          <w:p w14:paraId="1566F021" w14:textId="77777777" w:rsidR="00CF7346" w:rsidRPr="00013015" w:rsidRDefault="00CF7346" w:rsidP="003B2D54">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CF7346" w:rsidRPr="006247E4" w14:paraId="1E55B1BE" w14:textId="77777777" w:rsidTr="0072598F">
        <w:trPr>
          <w:trHeight w:val="809"/>
        </w:trPr>
        <w:tc>
          <w:tcPr>
            <w:tcW w:w="720" w:type="dxa"/>
            <w:vMerge w:val="restart"/>
            <w:vAlign w:val="center"/>
          </w:tcPr>
          <w:p w14:paraId="6AEFC482" w14:textId="77777777" w:rsidR="00CF7346" w:rsidRPr="00013015" w:rsidRDefault="00CF7346" w:rsidP="003B2D54">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0B52ADF9" w14:textId="77777777" w:rsidR="00CF7346" w:rsidRPr="00013015" w:rsidRDefault="00CF7346" w:rsidP="003B2D54">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7DE8D330" w14:textId="77777777" w:rsidR="00CF7346" w:rsidRPr="00FA2E9A" w:rsidRDefault="00CF7346" w:rsidP="003B2D54">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78" w:type="dxa"/>
            <w:gridSpan w:val="13"/>
            <w:vAlign w:val="center"/>
          </w:tcPr>
          <w:p w14:paraId="67FADF4E" w14:textId="053BEC30" w:rsidR="00CF7346" w:rsidRPr="00FA2E9A" w:rsidRDefault="00CF7346" w:rsidP="003B2D54">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2900E9">
              <w:rPr>
                <w:rFonts w:ascii="GHEA Grapalat" w:hAnsi="GHEA Grapalat"/>
                <w:sz w:val="20"/>
                <w:szCs w:val="20"/>
                <w:lang w:val="hy-AM"/>
              </w:rPr>
              <w:t>4</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CF7346" w:rsidRPr="00FA2E9A" w14:paraId="540E0624" w14:textId="77777777" w:rsidTr="0072598F">
        <w:trPr>
          <w:cantSplit/>
          <w:trHeight w:val="1205"/>
        </w:trPr>
        <w:tc>
          <w:tcPr>
            <w:tcW w:w="720" w:type="dxa"/>
            <w:vMerge/>
          </w:tcPr>
          <w:p w14:paraId="589089E8" w14:textId="77777777" w:rsidR="00CF7346" w:rsidRPr="00C51AE9" w:rsidRDefault="00CF7346" w:rsidP="003B2D54">
            <w:pPr>
              <w:jc w:val="center"/>
              <w:rPr>
                <w:rFonts w:ascii="GHEA Grapalat" w:hAnsi="GHEA Grapalat"/>
                <w:sz w:val="20"/>
                <w:szCs w:val="20"/>
                <w:lang w:val="es-ES"/>
              </w:rPr>
            </w:pPr>
          </w:p>
        </w:tc>
        <w:tc>
          <w:tcPr>
            <w:tcW w:w="1800" w:type="dxa"/>
            <w:vMerge/>
          </w:tcPr>
          <w:p w14:paraId="3C0778DA" w14:textId="77777777" w:rsidR="00CF7346" w:rsidRPr="00FA2E9A" w:rsidRDefault="00CF7346" w:rsidP="003B2D54">
            <w:pPr>
              <w:jc w:val="center"/>
              <w:rPr>
                <w:rFonts w:ascii="GHEA Grapalat" w:hAnsi="GHEA Grapalat"/>
                <w:sz w:val="20"/>
                <w:szCs w:val="20"/>
                <w:lang w:val="es-ES"/>
              </w:rPr>
            </w:pPr>
          </w:p>
        </w:tc>
        <w:tc>
          <w:tcPr>
            <w:tcW w:w="2372" w:type="dxa"/>
            <w:vMerge/>
          </w:tcPr>
          <w:p w14:paraId="05B4086F" w14:textId="77777777" w:rsidR="00CF7346" w:rsidRPr="00FA2E9A" w:rsidRDefault="00CF7346" w:rsidP="003B2D54">
            <w:pPr>
              <w:jc w:val="center"/>
              <w:rPr>
                <w:rFonts w:ascii="GHEA Grapalat" w:hAnsi="GHEA Grapalat"/>
                <w:sz w:val="20"/>
                <w:szCs w:val="20"/>
                <w:lang w:val="es-ES"/>
              </w:rPr>
            </w:pPr>
          </w:p>
        </w:tc>
        <w:tc>
          <w:tcPr>
            <w:tcW w:w="464" w:type="dxa"/>
            <w:textDirection w:val="btLr"/>
            <w:vAlign w:val="center"/>
          </w:tcPr>
          <w:p w14:paraId="66B43781"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2AC23E02" w14:textId="77777777" w:rsidR="00CF7346" w:rsidRPr="00FA2E9A" w:rsidRDefault="00CF7346" w:rsidP="003B2D5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78D1AD03"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1EE74793" w14:textId="77777777" w:rsidR="00CF7346" w:rsidRPr="00FA2E9A" w:rsidRDefault="00CF7346" w:rsidP="003B2D5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29B19311"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1C63C3A7"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3A55944B"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0026C4B0"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6A543355"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3B4221D7"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731914C9"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243F6180"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488" w:type="dxa"/>
            <w:textDirection w:val="btLr"/>
            <w:vAlign w:val="center"/>
          </w:tcPr>
          <w:p w14:paraId="2E8C365B" w14:textId="77777777" w:rsidR="00CF7346" w:rsidRPr="00FA2E9A" w:rsidRDefault="00CF7346" w:rsidP="003B2D54">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5A0542" w:rsidRPr="00FA2E9A" w14:paraId="0D48DCEE" w14:textId="77777777" w:rsidTr="00CF2CEE">
        <w:trPr>
          <w:cantSplit/>
          <w:trHeight w:val="2141"/>
        </w:trPr>
        <w:tc>
          <w:tcPr>
            <w:tcW w:w="720" w:type="dxa"/>
            <w:vAlign w:val="center"/>
          </w:tcPr>
          <w:p w14:paraId="390E7F0D" w14:textId="77777777" w:rsidR="005A0542" w:rsidRPr="00D779CC" w:rsidRDefault="005A0542" w:rsidP="005A0542">
            <w:pPr>
              <w:jc w:val="center"/>
              <w:rPr>
                <w:rFonts w:ascii="GHEA Grapalat" w:hAnsi="GHEA Grapalat"/>
                <w:sz w:val="20"/>
                <w:szCs w:val="20"/>
                <w:lang w:val="hy-AM"/>
              </w:rPr>
            </w:pPr>
            <w:r w:rsidRPr="00D779CC">
              <w:rPr>
                <w:rFonts w:ascii="GHEA Grapalat" w:hAnsi="GHEA Grapalat"/>
                <w:sz w:val="20"/>
                <w:szCs w:val="20"/>
                <w:lang w:val="hy-AM"/>
              </w:rPr>
              <w:t>1</w:t>
            </w:r>
          </w:p>
        </w:tc>
        <w:tc>
          <w:tcPr>
            <w:tcW w:w="1800" w:type="dxa"/>
            <w:vAlign w:val="center"/>
          </w:tcPr>
          <w:p w14:paraId="0B4F4452" w14:textId="77777777" w:rsidR="005A0542" w:rsidRPr="005A0542" w:rsidRDefault="005A0542" w:rsidP="005A0542">
            <w:pPr>
              <w:jc w:val="center"/>
              <w:rPr>
                <w:rFonts w:ascii="GHEA Grapalat" w:hAnsi="GHEA Grapalat" w:cs="Sylfaen"/>
                <w:sz w:val="20"/>
                <w:szCs w:val="20"/>
                <w:lang w:val="hy-AM"/>
              </w:rPr>
            </w:pPr>
            <w:r w:rsidRPr="005A0542">
              <w:rPr>
                <w:rFonts w:ascii="GHEA Grapalat" w:hAnsi="GHEA Grapalat" w:cs="Sylfaen"/>
                <w:sz w:val="20"/>
                <w:szCs w:val="20"/>
                <w:lang w:val="hy-AM"/>
              </w:rPr>
              <w:t>45231188/6</w:t>
            </w:r>
          </w:p>
          <w:p w14:paraId="2061C556" w14:textId="7DDFDE72" w:rsidR="005A0542" w:rsidRPr="005A0542" w:rsidRDefault="005A0542" w:rsidP="005A0542">
            <w:pPr>
              <w:jc w:val="center"/>
              <w:rPr>
                <w:rFonts w:ascii="GHEA Grapalat" w:hAnsi="GHEA Grapalat" w:cs="Sylfaen"/>
                <w:sz w:val="20"/>
                <w:szCs w:val="20"/>
                <w:lang w:val="hy-AM"/>
              </w:rPr>
            </w:pPr>
          </w:p>
        </w:tc>
        <w:tc>
          <w:tcPr>
            <w:tcW w:w="2372" w:type="dxa"/>
            <w:vAlign w:val="center"/>
          </w:tcPr>
          <w:p w14:paraId="61DC3EB8" w14:textId="2FA76243" w:rsidR="005A0542" w:rsidRPr="005A0542" w:rsidRDefault="005A0542" w:rsidP="005A0542">
            <w:pPr>
              <w:rPr>
                <w:rFonts w:ascii="GHEA Grapalat" w:hAnsi="GHEA Grapalat"/>
                <w:sz w:val="20"/>
                <w:szCs w:val="20"/>
                <w:lang w:val="hy-AM"/>
              </w:rPr>
            </w:pPr>
            <w:r w:rsidRPr="005A0542">
              <w:rPr>
                <w:rFonts w:ascii="GHEA Grapalat" w:hAnsi="GHEA Grapalat" w:cs="Sylfaen"/>
                <w:sz w:val="20"/>
                <w:szCs w:val="20"/>
                <w:lang w:val="hy-AM"/>
              </w:rPr>
              <w:t>Երևան քաղաքի Հանրապետության հրապարակի և Վ. Սարգսյան փողոցների միջին նորոգման աշխատանքներ</w:t>
            </w:r>
          </w:p>
        </w:tc>
        <w:tc>
          <w:tcPr>
            <w:tcW w:w="464" w:type="dxa"/>
            <w:textDirection w:val="btLr"/>
            <w:vAlign w:val="center"/>
          </w:tcPr>
          <w:p w14:paraId="595F07D0" w14:textId="7A7599F3" w:rsidR="005A0542" w:rsidRPr="003C6EE1" w:rsidRDefault="005A0542" w:rsidP="005A0542">
            <w:pPr>
              <w:ind w:left="113" w:right="-7"/>
              <w:jc w:val="center"/>
              <w:rPr>
                <w:rFonts w:ascii="GHEA Grapalat" w:hAnsi="GHEA Grapalat" w:cs="Sylfaen"/>
                <w:sz w:val="20"/>
                <w:szCs w:val="20"/>
                <w:lang w:val="pt-BR"/>
              </w:rPr>
            </w:pPr>
            <w:r w:rsidRPr="00D779CC">
              <w:rPr>
                <w:rFonts w:ascii="GHEA Grapalat" w:hAnsi="GHEA Grapalat"/>
                <w:color w:val="000000"/>
                <w:sz w:val="20"/>
                <w:szCs w:val="20"/>
              </w:rPr>
              <w:t>0.0</w:t>
            </w:r>
          </w:p>
        </w:tc>
        <w:tc>
          <w:tcPr>
            <w:tcW w:w="464" w:type="dxa"/>
            <w:textDirection w:val="btLr"/>
            <w:vAlign w:val="center"/>
          </w:tcPr>
          <w:p w14:paraId="2DBB90C7" w14:textId="6D6A0DD9" w:rsidR="005A0542" w:rsidRPr="003C6EE1" w:rsidRDefault="005A0542" w:rsidP="005A0542">
            <w:pPr>
              <w:ind w:left="113" w:right="-7"/>
              <w:jc w:val="center"/>
              <w:rPr>
                <w:rFonts w:ascii="GHEA Grapalat" w:hAnsi="GHEA Grapalat" w:cs="Sylfaen"/>
                <w:sz w:val="20"/>
                <w:szCs w:val="20"/>
                <w:lang w:val="pt-BR"/>
              </w:rPr>
            </w:pPr>
            <w:r w:rsidRPr="00D779CC">
              <w:rPr>
                <w:rFonts w:ascii="GHEA Grapalat" w:hAnsi="GHEA Grapalat"/>
                <w:color w:val="000000"/>
                <w:sz w:val="20"/>
                <w:szCs w:val="20"/>
              </w:rPr>
              <w:t>0.0</w:t>
            </w:r>
          </w:p>
        </w:tc>
        <w:tc>
          <w:tcPr>
            <w:tcW w:w="390" w:type="dxa"/>
            <w:textDirection w:val="btLr"/>
            <w:vAlign w:val="center"/>
          </w:tcPr>
          <w:p w14:paraId="0FADF072" w14:textId="1FC5F88A" w:rsidR="005A0542" w:rsidRPr="003C6EE1" w:rsidRDefault="005A0542" w:rsidP="005A0542">
            <w:pPr>
              <w:ind w:left="113" w:right="-7"/>
              <w:jc w:val="center"/>
              <w:rPr>
                <w:rFonts w:ascii="GHEA Grapalat" w:hAnsi="GHEA Grapalat" w:cs="Sylfaen"/>
                <w:sz w:val="20"/>
                <w:szCs w:val="20"/>
                <w:lang w:val="pt-BR"/>
              </w:rPr>
            </w:pPr>
            <w:r w:rsidRPr="00D779CC">
              <w:rPr>
                <w:rFonts w:ascii="GHEA Grapalat" w:hAnsi="GHEA Grapalat"/>
                <w:color w:val="000000"/>
                <w:sz w:val="20"/>
                <w:szCs w:val="20"/>
              </w:rPr>
              <w:t>0.0</w:t>
            </w:r>
          </w:p>
        </w:tc>
        <w:tc>
          <w:tcPr>
            <w:tcW w:w="540" w:type="dxa"/>
            <w:textDirection w:val="btLr"/>
            <w:vAlign w:val="center"/>
          </w:tcPr>
          <w:p w14:paraId="1EEE0A33" w14:textId="0DDBBFB8" w:rsidR="005A0542" w:rsidRPr="003C6EE1" w:rsidRDefault="005A0542" w:rsidP="005A0542">
            <w:pPr>
              <w:ind w:left="113" w:right="-7"/>
              <w:jc w:val="center"/>
              <w:rPr>
                <w:rFonts w:ascii="GHEA Grapalat" w:hAnsi="GHEA Grapalat" w:cs="Sylfaen"/>
                <w:sz w:val="20"/>
                <w:szCs w:val="20"/>
                <w:lang w:val="pt-BR"/>
              </w:rPr>
            </w:pPr>
            <w:r w:rsidRPr="00D779CC">
              <w:rPr>
                <w:rFonts w:ascii="GHEA Grapalat" w:hAnsi="GHEA Grapalat"/>
                <w:color w:val="000000"/>
                <w:sz w:val="20"/>
                <w:szCs w:val="20"/>
              </w:rPr>
              <w:t>0.0</w:t>
            </w:r>
          </w:p>
        </w:tc>
        <w:tc>
          <w:tcPr>
            <w:tcW w:w="450" w:type="dxa"/>
            <w:textDirection w:val="btLr"/>
            <w:vAlign w:val="center"/>
          </w:tcPr>
          <w:p w14:paraId="2D0A16A1" w14:textId="0FA7F79D" w:rsidR="005A0542" w:rsidRPr="003C6EE1" w:rsidRDefault="005A0542" w:rsidP="005A0542">
            <w:pPr>
              <w:ind w:left="113" w:right="-7"/>
              <w:jc w:val="center"/>
              <w:rPr>
                <w:rFonts w:ascii="GHEA Grapalat" w:hAnsi="GHEA Grapalat" w:cs="Sylfaen"/>
                <w:sz w:val="20"/>
                <w:szCs w:val="20"/>
                <w:lang w:val="pt-BR"/>
              </w:rPr>
            </w:pPr>
            <w:r w:rsidRPr="00D779CC">
              <w:rPr>
                <w:rFonts w:ascii="GHEA Grapalat" w:hAnsi="GHEA Grapalat"/>
                <w:color w:val="000000"/>
                <w:sz w:val="20"/>
                <w:szCs w:val="20"/>
              </w:rPr>
              <w:t>0.0</w:t>
            </w:r>
          </w:p>
        </w:tc>
        <w:tc>
          <w:tcPr>
            <w:tcW w:w="450" w:type="dxa"/>
            <w:textDirection w:val="btLr"/>
            <w:vAlign w:val="center"/>
          </w:tcPr>
          <w:p w14:paraId="7712D8A1" w14:textId="6E6085E7" w:rsidR="005A0542" w:rsidRPr="003C6EE1" w:rsidRDefault="005A0542" w:rsidP="005A0542">
            <w:pPr>
              <w:ind w:left="113" w:right="-7"/>
              <w:jc w:val="center"/>
              <w:rPr>
                <w:rFonts w:ascii="GHEA Grapalat" w:hAnsi="GHEA Grapalat" w:cs="Sylfaen"/>
                <w:sz w:val="20"/>
                <w:szCs w:val="20"/>
                <w:lang w:val="pt-BR"/>
              </w:rPr>
            </w:pPr>
            <w:r w:rsidRPr="00D779CC">
              <w:rPr>
                <w:rFonts w:ascii="GHEA Grapalat" w:hAnsi="GHEA Grapalat"/>
                <w:color w:val="000000"/>
                <w:sz w:val="20"/>
                <w:szCs w:val="20"/>
              </w:rPr>
              <w:t>0.0</w:t>
            </w:r>
          </w:p>
        </w:tc>
        <w:tc>
          <w:tcPr>
            <w:tcW w:w="540" w:type="dxa"/>
            <w:textDirection w:val="btLr"/>
            <w:vAlign w:val="center"/>
          </w:tcPr>
          <w:p w14:paraId="290D96E5" w14:textId="342A25AB" w:rsidR="005A0542" w:rsidRPr="003C6EE1" w:rsidRDefault="005A0542" w:rsidP="005A0542">
            <w:pPr>
              <w:ind w:left="113" w:right="-7"/>
              <w:jc w:val="center"/>
              <w:rPr>
                <w:rFonts w:ascii="GHEA Grapalat" w:hAnsi="GHEA Grapalat" w:cs="Sylfaen"/>
                <w:sz w:val="20"/>
                <w:szCs w:val="20"/>
                <w:lang w:val="pt-BR"/>
              </w:rPr>
            </w:pPr>
            <w:r w:rsidRPr="00BD348D">
              <w:rPr>
                <w:rFonts w:ascii="GHEA Grapalat" w:hAnsi="GHEA Grapalat"/>
                <w:sz w:val="20"/>
                <w:szCs w:val="20"/>
                <w:lang w:val="hy-AM"/>
              </w:rPr>
              <w:t>10</w:t>
            </w:r>
            <w:r w:rsidRPr="00BD348D">
              <w:rPr>
                <w:rFonts w:ascii="GHEA Grapalat" w:hAnsi="GHEA Grapalat"/>
                <w:sz w:val="20"/>
                <w:szCs w:val="20"/>
              </w:rPr>
              <w:t>0%</w:t>
            </w:r>
          </w:p>
        </w:tc>
        <w:tc>
          <w:tcPr>
            <w:tcW w:w="536" w:type="dxa"/>
            <w:textDirection w:val="btLr"/>
            <w:vAlign w:val="center"/>
          </w:tcPr>
          <w:p w14:paraId="09629328" w14:textId="585675E5" w:rsidR="005A0542" w:rsidRPr="003C6EE1" w:rsidRDefault="005A0542" w:rsidP="005A0542">
            <w:pPr>
              <w:ind w:left="113" w:right="-7"/>
              <w:jc w:val="center"/>
              <w:rPr>
                <w:rFonts w:ascii="GHEA Grapalat" w:hAnsi="GHEA Grapalat" w:cs="Sylfaen"/>
                <w:sz w:val="20"/>
                <w:szCs w:val="20"/>
                <w:lang w:val="pt-BR"/>
              </w:rPr>
            </w:pPr>
            <w:r w:rsidRPr="00BD348D">
              <w:rPr>
                <w:rFonts w:ascii="GHEA Grapalat" w:hAnsi="GHEA Grapalat"/>
                <w:sz w:val="20"/>
                <w:szCs w:val="20"/>
                <w:lang w:val="hy-AM"/>
              </w:rPr>
              <w:t>10</w:t>
            </w:r>
            <w:r w:rsidRPr="00BD348D">
              <w:rPr>
                <w:rFonts w:ascii="GHEA Grapalat" w:hAnsi="GHEA Grapalat"/>
                <w:sz w:val="20"/>
                <w:szCs w:val="20"/>
              </w:rPr>
              <w:t>0%</w:t>
            </w:r>
          </w:p>
        </w:tc>
        <w:tc>
          <w:tcPr>
            <w:tcW w:w="464" w:type="dxa"/>
            <w:textDirection w:val="btLr"/>
            <w:vAlign w:val="center"/>
          </w:tcPr>
          <w:p w14:paraId="25B40F58" w14:textId="7A4DB89D" w:rsidR="005A0542" w:rsidRPr="003C6EE1" w:rsidRDefault="005A0542" w:rsidP="005A0542">
            <w:pPr>
              <w:ind w:left="113" w:right="-7"/>
              <w:jc w:val="center"/>
              <w:rPr>
                <w:rFonts w:ascii="GHEA Grapalat" w:hAnsi="GHEA Grapalat" w:cs="Sylfaen"/>
                <w:sz w:val="20"/>
                <w:szCs w:val="20"/>
                <w:lang w:val="pt-BR"/>
              </w:rPr>
            </w:pPr>
            <w:r w:rsidRPr="00BD348D">
              <w:rPr>
                <w:rFonts w:ascii="GHEA Grapalat" w:hAnsi="GHEA Grapalat"/>
                <w:sz w:val="20"/>
                <w:szCs w:val="20"/>
                <w:lang w:val="hy-AM"/>
              </w:rPr>
              <w:t>10</w:t>
            </w:r>
            <w:r w:rsidRPr="00BD348D">
              <w:rPr>
                <w:rFonts w:ascii="GHEA Grapalat" w:hAnsi="GHEA Grapalat"/>
                <w:sz w:val="20"/>
                <w:szCs w:val="20"/>
              </w:rPr>
              <w:t>0%</w:t>
            </w:r>
          </w:p>
        </w:tc>
        <w:tc>
          <w:tcPr>
            <w:tcW w:w="464" w:type="dxa"/>
            <w:textDirection w:val="btLr"/>
            <w:vAlign w:val="center"/>
          </w:tcPr>
          <w:p w14:paraId="07BD6416" w14:textId="1214A690" w:rsidR="005A0542" w:rsidRPr="003C6EE1" w:rsidRDefault="005A0542" w:rsidP="005A0542">
            <w:pPr>
              <w:ind w:left="113" w:right="-7"/>
              <w:jc w:val="center"/>
              <w:rPr>
                <w:rFonts w:ascii="GHEA Grapalat" w:hAnsi="GHEA Grapalat" w:cs="Sylfaen"/>
                <w:sz w:val="20"/>
                <w:szCs w:val="20"/>
                <w:lang w:val="pt-BR"/>
              </w:rPr>
            </w:pPr>
            <w:r w:rsidRPr="00BD348D">
              <w:rPr>
                <w:rFonts w:ascii="GHEA Grapalat" w:hAnsi="GHEA Grapalat"/>
                <w:sz w:val="20"/>
                <w:szCs w:val="20"/>
                <w:lang w:val="hy-AM"/>
              </w:rPr>
              <w:t>10</w:t>
            </w:r>
            <w:r w:rsidRPr="00BD348D">
              <w:rPr>
                <w:rFonts w:ascii="GHEA Grapalat" w:hAnsi="GHEA Grapalat"/>
                <w:sz w:val="20"/>
                <w:szCs w:val="20"/>
              </w:rPr>
              <w:t>0%</w:t>
            </w:r>
          </w:p>
        </w:tc>
        <w:tc>
          <w:tcPr>
            <w:tcW w:w="464" w:type="dxa"/>
            <w:textDirection w:val="btLr"/>
            <w:vAlign w:val="center"/>
          </w:tcPr>
          <w:p w14:paraId="07B54D8D" w14:textId="5B8DAE48" w:rsidR="005A0542" w:rsidRPr="003C6EE1" w:rsidRDefault="005A0542" w:rsidP="005A0542">
            <w:pPr>
              <w:ind w:left="113" w:right="-7"/>
              <w:jc w:val="center"/>
              <w:rPr>
                <w:rFonts w:ascii="GHEA Grapalat" w:hAnsi="GHEA Grapalat" w:cs="Sylfaen"/>
                <w:sz w:val="20"/>
                <w:szCs w:val="20"/>
                <w:lang w:val="pt-BR"/>
              </w:rPr>
            </w:pPr>
            <w:r w:rsidRPr="00BD348D">
              <w:rPr>
                <w:rFonts w:ascii="GHEA Grapalat" w:hAnsi="GHEA Grapalat"/>
                <w:sz w:val="20"/>
                <w:szCs w:val="20"/>
                <w:lang w:val="hy-AM"/>
              </w:rPr>
              <w:t>10</w:t>
            </w:r>
            <w:r w:rsidRPr="00BD348D">
              <w:rPr>
                <w:rFonts w:ascii="GHEA Grapalat" w:hAnsi="GHEA Grapalat"/>
                <w:sz w:val="20"/>
                <w:szCs w:val="20"/>
              </w:rPr>
              <w:t>0%</w:t>
            </w:r>
          </w:p>
        </w:tc>
        <w:tc>
          <w:tcPr>
            <w:tcW w:w="464" w:type="dxa"/>
            <w:textDirection w:val="btLr"/>
            <w:vAlign w:val="center"/>
          </w:tcPr>
          <w:p w14:paraId="516CDE7B" w14:textId="445B2A0A" w:rsidR="005A0542" w:rsidRPr="003C6EE1" w:rsidRDefault="005A0542" w:rsidP="005A0542">
            <w:pPr>
              <w:ind w:left="113" w:right="-7"/>
              <w:jc w:val="center"/>
              <w:rPr>
                <w:rFonts w:ascii="GHEA Grapalat" w:hAnsi="GHEA Grapalat" w:cs="Sylfaen"/>
                <w:sz w:val="20"/>
                <w:szCs w:val="20"/>
                <w:lang w:val="pt-BR"/>
              </w:rPr>
            </w:pPr>
            <w:r w:rsidRPr="00BD348D">
              <w:rPr>
                <w:rFonts w:ascii="GHEA Grapalat" w:hAnsi="GHEA Grapalat"/>
                <w:sz w:val="20"/>
                <w:szCs w:val="20"/>
                <w:lang w:val="hy-AM"/>
              </w:rPr>
              <w:t>10</w:t>
            </w:r>
            <w:r w:rsidRPr="00BD348D">
              <w:rPr>
                <w:rFonts w:ascii="GHEA Grapalat" w:hAnsi="GHEA Grapalat"/>
                <w:sz w:val="20"/>
                <w:szCs w:val="20"/>
              </w:rPr>
              <w:t>0%</w:t>
            </w:r>
          </w:p>
        </w:tc>
        <w:tc>
          <w:tcPr>
            <w:tcW w:w="488" w:type="dxa"/>
            <w:textDirection w:val="btLr"/>
            <w:vAlign w:val="center"/>
          </w:tcPr>
          <w:p w14:paraId="58A000BB" w14:textId="600763CB" w:rsidR="005A0542" w:rsidRPr="003C6EE1" w:rsidRDefault="005A0542" w:rsidP="005A0542">
            <w:pPr>
              <w:ind w:left="113" w:right="-7"/>
              <w:jc w:val="center"/>
              <w:rPr>
                <w:rFonts w:ascii="GHEA Grapalat" w:hAnsi="GHEA Grapalat" w:cs="Sylfaen"/>
                <w:sz w:val="20"/>
                <w:szCs w:val="20"/>
                <w:lang w:val="pt-BR"/>
              </w:rPr>
            </w:pPr>
            <w:r w:rsidRPr="00BD348D">
              <w:rPr>
                <w:rFonts w:ascii="GHEA Grapalat" w:hAnsi="GHEA Grapalat"/>
                <w:sz w:val="20"/>
                <w:szCs w:val="20"/>
                <w:lang w:val="hy-AM"/>
              </w:rPr>
              <w:t>10</w:t>
            </w:r>
            <w:r w:rsidRPr="00BD348D">
              <w:rPr>
                <w:rFonts w:ascii="GHEA Grapalat" w:hAnsi="GHEA Grapalat"/>
                <w:sz w:val="20"/>
                <w:szCs w:val="20"/>
              </w:rPr>
              <w:t>0%</w:t>
            </w:r>
          </w:p>
        </w:tc>
      </w:tr>
    </w:tbl>
    <w:p w14:paraId="00F19A60" w14:textId="77777777" w:rsidR="001E0CEE" w:rsidRPr="000E6511" w:rsidRDefault="001E0CEE" w:rsidP="001E0CEE">
      <w:pPr>
        <w:rPr>
          <w:rFonts w:ascii="GHEA Grapalat" w:hAnsi="GHEA Grapalat"/>
          <w:i/>
          <w:sz w:val="18"/>
          <w:szCs w:val="18"/>
          <w:lang w:val="es-ES"/>
        </w:rPr>
      </w:pPr>
    </w:p>
    <w:p w14:paraId="4FBC0B0C" w14:textId="77777777" w:rsidR="001E0CEE" w:rsidRPr="00FB1EC7" w:rsidRDefault="001E0CEE" w:rsidP="001E0CEE">
      <w:pPr>
        <w:jc w:val="both"/>
        <w:rPr>
          <w:rFonts w:ascii="GHEA Grapalat" w:hAnsi="GHEA Grapalat" w:cs="Sylfaen"/>
          <w:i/>
          <w:sz w:val="18"/>
          <w:szCs w:val="18"/>
          <w:lang w:val="pt-BR"/>
        </w:rPr>
      </w:pPr>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00B1B6" w14:textId="77777777" w:rsidR="001E0CEE" w:rsidRPr="00FB1EC7" w:rsidRDefault="001E0CEE" w:rsidP="001E0CEE">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AE7D11" w14:textId="77777777" w:rsidR="001E0CEE" w:rsidRPr="00FB1EC7" w:rsidRDefault="001E0CEE" w:rsidP="001E0CEE">
      <w:pPr>
        <w:jc w:val="center"/>
        <w:rPr>
          <w:rFonts w:ascii="GHEA Grapalat" w:hAnsi="GHEA Grapalat"/>
          <w:sz w:val="20"/>
          <w:lang w:val="es-ES"/>
        </w:rPr>
      </w:pP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871C9A">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6247E4"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shd w:val="clear" w:color="auto" w:fill="auto"/>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shd w:val="clear" w:color="auto" w:fill="auto"/>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545BDE">
        <w:trPr>
          <w:jc w:val="right"/>
        </w:trPr>
        <w:tc>
          <w:tcPr>
            <w:tcW w:w="357" w:type="dxa"/>
            <w:vMerge/>
            <w:shd w:val="clear" w:color="auto" w:fill="auto"/>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675" w:type="dxa"/>
            <w:vMerge w:val="restart"/>
            <w:shd w:val="clear" w:color="auto" w:fill="auto"/>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shd w:val="clear" w:color="auto" w:fill="auto"/>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shd w:val="clear" w:color="auto" w:fill="auto"/>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0EA11671"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77777777" w:rsidR="00F02279" w:rsidRPr="0093002B" w:rsidRDefault="00F02279" w:rsidP="00785E88">
      <w:pPr>
        <w:tabs>
          <w:tab w:val="left" w:pos="360"/>
          <w:tab w:val="left" w:pos="540"/>
        </w:tabs>
        <w:jc w:val="center"/>
        <w:rPr>
          <w:rFonts w:ascii="Sylfaen" w:hAnsi="Sylfaen" w:cs="Sylfaen"/>
          <w:b/>
          <w:bCs/>
        </w:rPr>
      </w:pPr>
    </w:p>
    <w:sectPr w:rsidR="00F02279" w:rsidRPr="0093002B" w:rsidSect="00871C9A">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B15FC" w14:textId="77777777" w:rsidR="00734FEC" w:rsidRDefault="00734FEC">
      <w:r>
        <w:separator/>
      </w:r>
    </w:p>
  </w:endnote>
  <w:endnote w:type="continuationSeparator" w:id="0">
    <w:p w14:paraId="466D1071" w14:textId="77777777" w:rsidR="00734FEC" w:rsidRDefault="00734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UI">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FFDA8" w14:textId="77777777" w:rsidR="00734FEC" w:rsidRDefault="00734FEC">
      <w:r>
        <w:separator/>
      </w:r>
    </w:p>
  </w:footnote>
  <w:footnote w:type="continuationSeparator" w:id="0">
    <w:p w14:paraId="433117F6" w14:textId="77777777" w:rsidR="00734FEC" w:rsidRDefault="00734FEC">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Pr>
          <w:rFonts w:ascii="GHEA Grapalat" w:hAnsi="GHEA Grapalat" w:cs="Sylfaen"/>
          <w:i/>
          <w:sz w:val="16"/>
          <w:szCs w:val="16"/>
          <w:lang w:val="en-US"/>
        </w:rPr>
        <w:t>Կ</w:t>
      </w:r>
      <w:r w:rsidRPr="003053EF">
        <w:rPr>
          <w:rFonts w:ascii="GHEA Grapalat" w:hAnsi="GHEA Grapalat" w:cs="Sylfaen"/>
          <w:i/>
          <w:sz w:val="16"/>
          <w:szCs w:val="16"/>
          <w:lang w:val="en-US"/>
        </w:rPr>
        <w:t>ետը</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ինչպես</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նաև</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640568">
        <w:rPr>
          <w:rFonts w:ascii="GHEA Grapalat" w:hAnsi="GHEA Grapalat" w:cs="Sylfaen"/>
          <w:i/>
          <w:sz w:val="16"/>
          <w:szCs w:val="16"/>
          <w:lang w:val="af-ZA"/>
        </w:rPr>
        <w:t xml:space="preserve"> 1-</w:t>
      </w:r>
      <w:r>
        <w:rPr>
          <w:rFonts w:ascii="GHEA Grapalat" w:hAnsi="GHEA Grapalat" w:cs="Sylfaen"/>
          <w:i/>
          <w:sz w:val="16"/>
          <w:szCs w:val="16"/>
          <w:lang w:val="en-US"/>
        </w:rPr>
        <w:t>ին</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մասի</w:t>
      </w:r>
      <w:r w:rsidRPr="00640568">
        <w:rPr>
          <w:rFonts w:ascii="GHEA Grapalat" w:hAnsi="GHEA Grapalat" w:cs="Sylfaen"/>
          <w:i/>
          <w:sz w:val="16"/>
          <w:szCs w:val="16"/>
          <w:lang w:val="af-ZA"/>
        </w:rPr>
        <w:t xml:space="preserve"> 7-</w:t>
      </w:r>
      <w:r>
        <w:rPr>
          <w:rFonts w:ascii="GHEA Grapalat" w:hAnsi="GHEA Grapalat" w:cs="Sylfaen"/>
          <w:i/>
          <w:sz w:val="16"/>
          <w:szCs w:val="16"/>
          <w:lang w:val="en-US"/>
        </w:rPr>
        <w:t>րդ</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բաժինը</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w:t>
      </w:r>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6">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7">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r w:rsidRPr="003053EF">
        <w:rPr>
          <w:rFonts w:ascii="GHEA Grapalat" w:hAnsi="GHEA Grapalat" w:cs="Sylfaen"/>
          <w:i/>
          <w:sz w:val="16"/>
          <w:szCs w:val="16"/>
        </w:rPr>
        <w:t xml:space="preserve">Սույն </w:t>
      </w:r>
      <w:r w:rsidRPr="009A7602">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8">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9">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2">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3">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14">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5">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r w:rsidRPr="003053EF">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6">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6E10C4CA" w14:textId="77777777" w:rsidR="00B905FE" w:rsidRPr="001E7733" w:rsidDel="00856FDE" w:rsidRDefault="00B905FE" w:rsidP="00B905FE">
      <w:pPr>
        <w:pStyle w:val="FootnoteText"/>
        <w:rPr>
          <w:del w:id="13" w:author="User" w:date="2019-05-26T09:57:00Z"/>
          <w:i/>
          <w:lang w:val="af-ZA"/>
        </w:rPr>
      </w:pPr>
    </w:p>
  </w:footnote>
  <w:footnote w:id="17">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8">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19">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1">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2">
    <w:p w14:paraId="1C4192C1" w14:textId="6192E663" w:rsidR="00C13D25" w:rsidRPr="00C07E00" w:rsidRDefault="00C13D25"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3">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952F2A"/>
    <w:multiLevelType w:val="hybridMultilevel"/>
    <w:tmpl w:val="48BC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691372"/>
    <w:multiLevelType w:val="hybridMultilevel"/>
    <w:tmpl w:val="E06AFDD4"/>
    <w:lvl w:ilvl="0" w:tplc="75C8FE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D0305"/>
    <w:multiLevelType w:val="hybridMultilevel"/>
    <w:tmpl w:val="E62A6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59203803">
    <w:abstractNumId w:val="29"/>
  </w:num>
  <w:num w:numId="2" w16cid:durableId="1136490217">
    <w:abstractNumId w:val="9"/>
  </w:num>
  <w:num w:numId="3" w16cid:durableId="1163740162">
    <w:abstractNumId w:val="26"/>
  </w:num>
  <w:num w:numId="4" w16cid:durableId="1121536804">
    <w:abstractNumId w:val="23"/>
  </w:num>
  <w:num w:numId="5" w16cid:durableId="880023364">
    <w:abstractNumId w:val="32"/>
  </w:num>
  <w:num w:numId="6" w16cid:durableId="1409880832">
    <w:abstractNumId w:val="29"/>
    <w:lvlOverride w:ilvl="0">
      <w:startOverride w:val="1"/>
    </w:lvlOverride>
    <w:lvlOverride w:ilvl="1"/>
    <w:lvlOverride w:ilvl="2"/>
    <w:lvlOverride w:ilvl="3"/>
    <w:lvlOverride w:ilvl="4"/>
    <w:lvlOverride w:ilvl="5"/>
    <w:lvlOverride w:ilvl="6"/>
    <w:lvlOverride w:ilvl="7"/>
    <w:lvlOverride w:ilvl="8"/>
  </w:num>
  <w:num w:numId="7" w16cid:durableId="14757579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3036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45022">
    <w:abstractNumId w:val="25"/>
  </w:num>
  <w:num w:numId="10" w16cid:durableId="252516256">
    <w:abstractNumId w:val="5"/>
  </w:num>
  <w:num w:numId="11" w16cid:durableId="291401096">
    <w:abstractNumId w:val="8"/>
  </w:num>
  <w:num w:numId="12" w16cid:durableId="632950462">
    <w:abstractNumId w:val="41"/>
  </w:num>
  <w:num w:numId="13" w16cid:durableId="1490904494">
    <w:abstractNumId w:val="36"/>
  </w:num>
  <w:num w:numId="14" w16cid:durableId="1061056395">
    <w:abstractNumId w:val="14"/>
  </w:num>
  <w:num w:numId="15" w16cid:durableId="54085228">
    <w:abstractNumId w:val="38"/>
  </w:num>
  <w:num w:numId="16" w16cid:durableId="650796311">
    <w:abstractNumId w:val="20"/>
  </w:num>
  <w:num w:numId="17" w16cid:durableId="1268318510">
    <w:abstractNumId w:val="6"/>
  </w:num>
  <w:num w:numId="18" w16cid:durableId="2044356213">
    <w:abstractNumId w:val="2"/>
  </w:num>
  <w:num w:numId="19" w16cid:durableId="41755284">
    <w:abstractNumId w:val="4"/>
  </w:num>
  <w:num w:numId="20" w16cid:durableId="51005081">
    <w:abstractNumId w:val="3"/>
  </w:num>
  <w:num w:numId="21" w16cid:durableId="1745301889">
    <w:abstractNumId w:val="43"/>
  </w:num>
  <w:num w:numId="22" w16cid:durableId="2082560296">
    <w:abstractNumId w:val="40"/>
  </w:num>
  <w:num w:numId="23" w16cid:durableId="1000767173">
    <w:abstractNumId w:val="30"/>
  </w:num>
  <w:num w:numId="24" w16cid:durableId="741366000">
    <w:abstractNumId w:val="0"/>
  </w:num>
  <w:num w:numId="25" w16cid:durableId="1305817805">
    <w:abstractNumId w:val="18"/>
  </w:num>
  <w:num w:numId="26" w16cid:durableId="81687919">
    <w:abstractNumId w:val="24"/>
  </w:num>
  <w:num w:numId="27" w16cid:durableId="1784499844">
    <w:abstractNumId w:val="28"/>
  </w:num>
  <w:num w:numId="28" w16cid:durableId="1243878996">
    <w:abstractNumId w:val="12"/>
  </w:num>
  <w:num w:numId="29" w16cid:durableId="1707944178">
    <w:abstractNumId w:val="10"/>
  </w:num>
  <w:num w:numId="30" w16cid:durableId="1402601948">
    <w:abstractNumId w:val="17"/>
  </w:num>
  <w:num w:numId="31" w16cid:durableId="1419905097">
    <w:abstractNumId w:val="27"/>
  </w:num>
  <w:num w:numId="32" w16cid:durableId="1480196683">
    <w:abstractNumId w:val="33"/>
  </w:num>
  <w:num w:numId="33" w16cid:durableId="1998725251">
    <w:abstractNumId w:val="13"/>
  </w:num>
  <w:num w:numId="34" w16cid:durableId="1978873721">
    <w:abstractNumId w:val="34"/>
  </w:num>
  <w:num w:numId="35" w16cid:durableId="1376006446">
    <w:abstractNumId w:val="21"/>
  </w:num>
  <w:num w:numId="36" w16cid:durableId="2031758186">
    <w:abstractNumId w:val="19"/>
  </w:num>
  <w:num w:numId="37" w16cid:durableId="906568383">
    <w:abstractNumId w:val="7"/>
  </w:num>
  <w:num w:numId="38" w16cid:durableId="942880506">
    <w:abstractNumId w:val="39"/>
  </w:num>
  <w:num w:numId="39" w16cid:durableId="1101141859">
    <w:abstractNumId w:val="11"/>
  </w:num>
  <w:num w:numId="40" w16cid:durableId="1861240495">
    <w:abstractNumId w:val="15"/>
  </w:num>
  <w:num w:numId="41" w16cid:durableId="1539396450">
    <w:abstractNumId w:val="16"/>
  </w:num>
  <w:num w:numId="42" w16cid:durableId="744301935">
    <w:abstractNumId w:val="37"/>
  </w:num>
  <w:num w:numId="43" w16cid:durableId="1599557747">
    <w:abstractNumId w:val="31"/>
  </w:num>
  <w:num w:numId="44" w16cid:durableId="173766140">
    <w:abstractNumId w:val="42"/>
  </w:num>
  <w:num w:numId="45" w16cid:durableId="783109619">
    <w:abstractNumId w:val="1"/>
  </w:num>
  <w:num w:numId="46" w16cid:durableId="15469831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83383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2A81"/>
    <w:rsid w:val="00002C23"/>
    <w:rsid w:val="000031E3"/>
    <w:rsid w:val="000033BC"/>
    <w:rsid w:val="00003DF0"/>
    <w:rsid w:val="000058CF"/>
    <w:rsid w:val="00005D30"/>
    <w:rsid w:val="0000625D"/>
    <w:rsid w:val="000076A1"/>
    <w:rsid w:val="0000776B"/>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AD8"/>
    <w:rsid w:val="00024FD9"/>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8EB"/>
    <w:rsid w:val="00037DDE"/>
    <w:rsid w:val="00040631"/>
    <w:rsid w:val="000408D8"/>
    <w:rsid w:val="000430C9"/>
    <w:rsid w:val="0004323B"/>
    <w:rsid w:val="0004387F"/>
    <w:rsid w:val="0004510A"/>
    <w:rsid w:val="000452FA"/>
    <w:rsid w:val="00045603"/>
    <w:rsid w:val="00045D14"/>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DB1"/>
    <w:rsid w:val="0006003D"/>
    <w:rsid w:val="000604CF"/>
    <w:rsid w:val="00060FB1"/>
    <w:rsid w:val="0006220B"/>
    <w:rsid w:val="0006311D"/>
    <w:rsid w:val="000641F5"/>
    <w:rsid w:val="000658AB"/>
    <w:rsid w:val="00065C3B"/>
    <w:rsid w:val="000677B2"/>
    <w:rsid w:val="000704B9"/>
    <w:rsid w:val="00070DBB"/>
    <w:rsid w:val="00071D1C"/>
    <w:rsid w:val="00071D31"/>
    <w:rsid w:val="00072A26"/>
    <w:rsid w:val="00072A83"/>
    <w:rsid w:val="00072E84"/>
    <w:rsid w:val="00073430"/>
    <w:rsid w:val="000735B0"/>
    <w:rsid w:val="00073A04"/>
    <w:rsid w:val="00073A09"/>
    <w:rsid w:val="00073E90"/>
    <w:rsid w:val="00074248"/>
    <w:rsid w:val="00075339"/>
    <w:rsid w:val="00075997"/>
    <w:rsid w:val="00076F99"/>
    <w:rsid w:val="00077062"/>
    <w:rsid w:val="00077BB9"/>
    <w:rsid w:val="00080BBF"/>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0A7B"/>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C81"/>
    <w:rsid w:val="000A3471"/>
    <w:rsid w:val="000A37CE"/>
    <w:rsid w:val="000A58EC"/>
    <w:rsid w:val="000A5B16"/>
    <w:rsid w:val="000A6B75"/>
    <w:rsid w:val="000A72AD"/>
    <w:rsid w:val="000A7528"/>
    <w:rsid w:val="000B033F"/>
    <w:rsid w:val="000B1088"/>
    <w:rsid w:val="000B259E"/>
    <w:rsid w:val="000B404D"/>
    <w:rsid w:val="000B5028"/>
    <w:rsid w:val="000B5AE5"/>
    <w:rsid w:val="000B5D64"/>
    <w:rsid w:val="000B65C4"/>
    <w:rsid w:val="000B700B"/>
    <w:rsid w:val="000B7641"/>
    <w:rsid w:val="000B7C54"/>
    <w:rsid w:val="000C0396"/>
    <w:rsid w:val="000C062F"/>
    <w:rsid w:val="000C0A9D"/>
    <w:rsid w:val="000C12A6"/>
    <w:rsid w:val="000C165F"/>
    <w:rsid w:val="000C36C6"/>
    <w:rsid w:val="000C4D72"/>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0EA"/>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1AA7"/>
    <w:rsid w:val="00121DAB"/>
    <w:rsid w:val="001242C4"/>
    <w:rsid w:val="00124461"/>
    <w:rsid w:val="00124913"/>
    <w:rsid w:val="001276C9"/>
    <w:rsid w:val="00130202"/>
    <w:rsid w:val="001305C6"/>
    <w:rsid w:val="00130EDD"/>
    <w:rsid w:val="00131A59"/>
    <w:rsid w:val="00131E9C"/>
    <w:rsid w:val="00132FA8"/>
    <w:rsid w:val="00133A5A"/>
    <w:rsid w:val="00133A7E"/>
    <w:rsid w:val="00133CE4"/>
    <w:rsid w:val="00134D6E"/>
    <w:rsid w:val="00134DC5"/>
    <w:rsid w:val="001355F9"/>
    <w:rsid w:val="00135840"/>
    <w:rsid w:val="00135C94"/>
    <w:rsid w:val="001366A9"/>
    <w:rsid w:val="001369CB"/>
    <w:rsid w:val="001377BA"/>
    <w:rsid w:val="00137A5C"/>
    <w:rsid w:val="001400A0"/>
    <w:rsid w:val="001402B5"/>
    <w:rsid w:val="00142496"/>
    <w:rsid w:val="00143BD7"/>
    <w:rsid w:val="00143E8C"/>
    <w:rsid w:val="001445EC"/>
    <w:rsid w:val="0014472E"/>
    <w:rsid w:val="00144A19"/>
    <w:rsid w:val="00144F73"/>
    <w:rsid w:val="00145342"/>
    <w:rsid w:val="0014555E"/>
    <w:rsid w:val="001458D6"/>
    <w:rsid w:val="00145ACF"/>
    <w:rsid w:val="00145BDD"/>
    <w:rsid w:val="00145CC3"/>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9E"/>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304"/>
    <w:rsid w:val="00183FEA"/>
    <w:rsid w:val="00184D18"/>
    <w:rsid w:val="00184F17"/>
    <w:rsid w:val="00185684"/>
    <w:rsid w:val="0018591C"/>
    <w:rsid w:val="0018599C"/>
    <w:rsid w:val="00185DF9"/>
    <w:rsid w:val="00187D9C"/>
    <w:rsid w:val="00191D5F"/>
    <w:rsid w:val="00192606"/>
    <w:rsid w:val="00192A1F"/>
    <w:rsid w:val="001932A7"/>
    <w:rsid w:val="001937E9"/>
    <w:rsid w:val="00193871"/>
    <w:rsid w:val="0019419E"/>
    <w:rsid w:val="00194598"/>
    <w:rsid w:val="00194AC4"/>
    <w:rsid w:val="00194DBD"/>
    <w:rsid w:val="00195835"/>
    <w:rsid w:val="00195F24"/>
    <w:rsid w:val="00196487"/>
    <w:rsid w:val="001A1AC5"/>
    <w:rsid w:val="001A23A6"/>
    <w:rsid w:val="001A2579"/>
    <w:rsid w:val="001A26D0"/>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54B5"/>
    <w:rsid w:val="001B6056"/>
    <w:rsid w:val="001B6591"/>
    <w:rsid w:val="001B6E34"/>
    <w:rsid w:val="001B6FCF"/>
    <w:rsid w:val="001B715E"/>
    <w:rsid w:val="001B7698"/>
    <w:rsid w:val="001C07C6"/>
    <w:rsid w:val="001C0849"/>
    <w:rsid w:val="001C0B2D"/>
    <w:rsid w:val="001C1239"/>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1E2D"/>
    <w:rsid w:val="00233035"/>
    <w:rsid w:val="0023354E"/>
    <w:rsid w:val="00233EB5"/>
    <w:rsid w:val="0023571C"/>
    <w:rsid w:val="00235CC1"/>
    <w:rsid w:val="00236B75"/>
    <w:rsid w:val="0024027D"/>
    <w:rsid w:val="00240289"/>
    <w:rsid w:val="0024041A"/>
    <w:rsid w:val="00240B4B"/>
    <w:rsid w:val="0024186B"/>
    <w:rsid w:val="0024205E"/>
    <w:rsid w:val="00244642"/>
    <w:rsid w:val="00244B38"/>
    <w:rsid w:val="002458FD"/>
    <w:rsid w:val="00245DB1"/>
    <w:rsid w:val="00246F46"/>
    <w:rsid w:val="00247EE5"/>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2FD2"/>
    <w:rsid w:val="002732C7"/>
    <w:rsid w:val="00273411"/>
    <w:rsid w:val="002737E0"/>
    <w:rsid w:val="002738E8"/>
    <w:rsid w:val="00273A88"/>
    <w:rsid w:val="00273B4F"/>
    <w:rsid w:val="00274353"/>
    <w:rsid w:val="0027499F"/>
    <w:rsid w:val="00274BDF"/>
    <w:rsid w:val="00274F0E"/>
    <w:rsid w:val="00274FD9"/>
    <w:rsid w:val="002754C4"/>
    <w:rsid w:val="00275BA5"/>
    <w:rsid w:val="00276441"/>
    <w:rsid w:val="00276B03"/>
    <w:rsid w:val="00277280"/>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0E9"/>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0AF1"/>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D63A3"/>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B33"/>
    <w:rsid w:val="00324445"/>
    <w:rsid w:val="00324490"/>
    <w:rsid w:val="00325546"/>
    <w:rsid w:val="003257F0"/>
    <w:rsid w:val="003259C5"/>
    <w:rsid w:val="00325CC0"/>
    <w:rsid w:val="00326507"/>
    <w:rsid w:val="00327436"/>
    <w:rsid w:val="003275D4"/>
    <w:rsid w:val="00333314"/>
    <w:rsid w:val="00333347"/>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145D"/>
    <w:rsid w:val="003A2BE0"/>
    <w:rsid w:val="003A377C"/>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6DFD"/>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6EE1"/>
    <w:rsid w:val="003C7160"/>
    <w:rsid w:val="003D0075"/>
    <w:rsid w:val="003D05C0"/>
    <w:rsid w:val="003D0940"/>
    <w:rsid w:val="003D14E9"/>
    <w:rsid w:val="003D1BB7"/>
    <w:rsid w:val="003D1CF4"/>
    <w:rsid w:val="003D1FE3"/>
    <w:rsid w:val="003D39F7"/>
    <w:rsid w:val="003D4374"/>
    <w:rsid w:val="003D4668"/>
    <w:rsid w:val="003D47A4"/>
    <w:rsid w:val="003D56A5"/>
    <w:rsid w:val="003D666D"/>
    <w:rsid w:val="003D7720"/>
    <w:rsid w:val="003D7F8E"/>
    <w:rsid w:val="003D7FD7"/>
    <w:rsid w:val="003E01D5"/>
    <w:rsid w:val="003E029A"/>
    <w:rsid w:val="003E0550"/>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7CE"/>
    <w:rsid w:val="00401BA5"/>
    <w:rsid w:val="0040209E"/>
    <w:rsid w:val="004021AA"/>
    <w:rsid w:val="00402739"/>
    <w:rsid w:val="00402941"/>
    <w:rsid w:val="00402AD9"/>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659E"/>
    <w:rsid w:val="00416C27"/>
    <w:rsid w:val="00416F1E"/>
    <w:rsid w:val="00417553"/>
    <w:rsid w:val="004175B6"/>
    <w:rsid w:val="00417B96"/>
    <w:rsid w:val="0042084B"/>
    <w:rsid w:val="004219B9"/>
    <w:rsid w:val="00421F49"/>
    <w:rsid w:val="004242D7"/>
    <w:rsid w:val="004250EA"/>
    <w:rsid w:val="00425C13"/>
    <w:rsid w:val="004261B6"/>
    <w:rsid w:val="0042693C"/>
    <w:rsid w:val="00427462"/>
    <w:rsid w:val="00427EAA"/>
    <w:rsid w:val="004300D9"/>
    <w:rsid w:val="004306D6"/>
    <w:rsid w:val="00431342"/>
    <w:rsid w:val="00431998"/>
    <w:rsid w:val="004320F2"/>
    <w:rsid w:val="00433F39"/>
    <w:rsid w:val="00434616"/>
    <w:rsid w:val="00434D1C"/>
    <w:rsid w:val="0043558D"/>
    <w:rsid w:val="004361D6"/>
    <w:rsid w:val="0043641B"/>
    <w:rsid w:val="00436DF8"/>
    <w:rsid w:val="00437CDB"/>
    <w:rsid w:val="00440390"/>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7745"/>
    <w:rsid w:val="00457C65"/>
    <w:rsid w:val="00460310"/>
    <w:rsid w:val="00460CA5"/>
    <w:rsid w:val="0046188C"/>
    <w:rsid w:val="0046215E"/>
    <w:rsid w:val="0046273D"/>
    <w:rsid w:val="00462D1C"/>
    <w:rsid w:val="00463606"/>
    <w:rsid w:val="004636DA"/>
    <w:rsid w:val="00463808"/>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6AA"/>
    <w:rsid w:val="00467B47"/>
    <w:rsid w:val="00470B22"/>
    <w:rsid w:val="0047117B"/>
    <w:rsid w:val="00471249"/>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3FD6"/>
    <w:rsid w:val="0048419C"/>
    <w:rsid w:val="00484FED"/>
    <w:rsid w:val="004859E2"/>
    <w:rsid w:val="00485EBD"/>
    <w:rsid w:val="00485F2A"/>
    <w:rsid w:val="004863E1"/>
    <w:rsid w:val="00486B55"/>
    <w:rsid w:val="004874EC"/>
    <w:rsid w:val="00491A74"/>
    <w:rsid w:val="0049223B"/>
    <w:rsid w:val="004924A6"/>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F56"/>
    <w:rsid w:val="004B35EC"/>
    <w:rsid w:val="004B3813"/>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8C1"/>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4706"/>
    <w:rsid w:val="004E515C"/>
    <w:rsid w:val="004E54F5"/>
    <w:rsid w:val="004E5843"/>
    <w:rsid w:val="004E5C58"/>
    <w:rsid w:val="004E68D5"/>
    <w:rsid w:val="004E6907"/>
    <w:rsid w:val="004E6A12"/>
    <w:rsid w:val="004E6E9A"/>
    <w:rsid w:val="004F0116"/>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04F5"/>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752B"/>
    <w:rsid w:val="00550BEC"/>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7582"/>
    <w:rsid w:val="00581057"/>
    <w:rsid w:val="005812BE"/>
    <w:rsid w:val="00581D02"/>
    <w:rsid w:val="00581DC3"/>
    <w:rsid w:val="0058298C"/>
    <w:rsid w:val="00582FEB"/>
    <w:rsid w:val="00583092"/>
    <w:rsid w:val="00583117"/>
    <w:rsid w:val="005848A7"/>
    <w:rsid w:val="00584A70"/>
    <w:rsid w:val="00584E2E"/>
    <w:rsid w:val="005853D6"/>
    <w:rsid w:val="005856C5"/>
    <w:rsid w:val="00585DD4"/>
    <w:rsid w:val="00585E16"/>
    <w:rsid w:val="005863D1"/>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60B4"/>
    <w:rsid w:val="00596282"/>
    <w:rsid w:val="0059636E"/>
    <w:rsid w:val="005A0542"/>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2EA3"/>
    <w:rsid w:val="005B598A"/>
    <w:rsid w:val="005B6AB8"/>
    <w:rsid w:val="005B6B3E"/>
    <w:rsid w:val="005B7350"/>
    <w:rsid w:val="005C1C00"/>
    <w:rsid w:val="005C2865"/>
    <w:rsid w:val="005C4093"/>
    <w:rsid w:val="005C432A"/>
    <w:rsid w:val="005C4C12"/>
    <w:rsid w:val="005C4D09"/>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573E"/>
    <w:rsid w:val="005E5FFF"/>
    <w:rsid w:val="005E61FD"/>
    <w:rsid w:val="005E6606"/>
    <w:rsid w:val="005E6D42"/>
    <w:rsid w:val="005E79C4"/>
    <w:rsid w:val="005F1793"/>
    <w:rsid w:val="005F1B96"/>
    <w:rsid w:val="005F1DBB"/>
    <w:rsid w:val="005F1F95"/>
    <w:rsid w:val="005F35FC"/>
    <w:rsid w:val="005F3983"/>
    <w:rsid w:val="005F425D"/>
    <w:rsid w:val="005F5280"/>
    <w:rsid w:val="005F53F2"/>
    <w:rsid w:val="005F723B"/>
    <w:rsid w:val="005F7C1D"/>
    <w:rsid w:val="0060037D"/>
    <w:rsid w:val="006008D5"/>
    <w:rsid w:val="00600DD3"/>
    <w:rsid w:val="00601E06"/>
    <w:rsid w:val="00601F06"/>
    <w:rsid w:val="00603A00"/>
    <w:rsid w:val="0060505A"/>
    <w:rsid w:val="0060526C"/>
    <w:rsid w:val="00606328"/>
    <w:rsid w:val="0060652B"/>
    <w:rsid w:val="00606B84"/>
    <w:rsid w:val="0060715C"/>
    <w:rsid w:val="00607D12"/>
    <w:rsid w:val="00607D42"/>
    <w:rsid w:val="006124A7"/>
    <w:rsid w:val="00612BDF"/>
    <w:rsid w:val="00614934"/>
    <w:rsid w:val="00614AC6"/>
    <w:rsid w:val="00615570"/>
    <w:rsid w:val="006158AD"/>
    <w:rsid w:val="00616808"/>
    <w:rsid w:val="006175DC"/>
    <w:rsid w:val="00617A6E"/>
    <w:rsid w:val="00617E64"/>
    <w:rsid w:val="00620934"/>
    <w:rsid w:val="00620AB7"/>
    <w:rsid w:val="00621350"/>
    <w:rsid w:val="00621D3B"/>
    <w:rsid w:val="00621E6E"/>
    <w:rsid w:val="00621FDC"/>
    <w:rsid w:val="006221DA"/>
    <w:rsid w:val="00622919"/>
    <w:rsid w:val="006237BD"/>
    <w:rsid w:val="00623998"/>
    <w:rsid w:val="006244AB"/>
    <w:rsid w:val="00624793"/>
    <w:rsid w:val="006247E4"/>
    <w:rsid w:val="00626621"/>
    <w:rsid w:val="00627101"/>
    <w:rsid w:val="0062728A"/>
    <w:rsid w:val="006272F3"/>
    <w:rsid w:val="00627BA4"/>
    <w:rsid w:val="00627E00"/>
    <w:rsid w:val="00630BF1"/>
    <w:rsid w:val="00630CC3"/>
    <w:rsid w:val="0063101C"/>
    <w:rsid w:val="00631658"/>
    <w:rsid w:val="00631744"/>
    <w:rsid w:val="006330A7"/>
    <w:rsid w:val="00633389"/>
    <w:rsid w:val="00633E1E"/>
    <w:rsid w:val="00634281"/>
    <w:rsid w:val="006342F9"/>
    <w:rsid w:val="00634909"/>
    <w:rsid w:val="00634DC9"/>
    <w:rsid w:val="00635D52"/>
    <w:rsid w:val="00636701"/>
    <w:rsid w:val="006368CC"/>
    <w:rsid w:val="00637B5A"/>
    <w:rsid w:val="00637DAB"/>
    <w:rsid w:val="00640568"/>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2827"/>
    <w:rsid w:val="0067579A"/>
    <w:rsid w:val="00676178"/>
    <w:rsid w:val="00676337"/>
    <w:rsid w:val="00676C4A"/>
    <w:rsid w:val="0067748F"/>
    <w:rsid w:val="00677658"/>
    <w:rsid w:val="00677C72"/>
    <w:rsid w:val="006818C6"/>
    <w:rsid w:val="0068233E"/>
    <w:rsid w:val="00685962"/>
    <w:rsid w:val="00685A30"/>
    <w:rsid w:val="00685C48"/>
    <w:rsid w:val="00686AE3"/>
    <w:rsid w:val="00690C2D"/>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D19"/>
    <w:rsid w:val="006A6FB6"/>
    <w:rsid w:val="006B0116"/>
    <w:rsid w:val="006B02C4"/>
    <w:rsid w:val="006B0566"/>
    <w:rsid w:val="006B2824"/>
    <w:rsid w:val="006B2F02"/>
    <w:rsid w:val="006B3E66"/>
    <w:rsid w:val="006B4238"/>
    <w:rsid w:val="006B5322"/>
    <w:rsid w:val="006B5588"/>
    <w:rsid w:val="006B572D"/>
    <w:rsid w:val="006B5849"/>
    <w:rsid w:val="006B5C12"/>
    <w:rsid w:val="006B62F2"/>
    <w:rsid w:val="006B6951"/>
    <w:rsid w:val="006B7149"/>
    <w:rsid w:val="006B739E"/>
    <w:rsid w:val="006B7A02"/>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BC4"/>
    <w:rsid w:val="006D0D6F"/>
    <w:rsid w:val="006D1826"/>
    <w:rsid w:val="006D1BA0"/>
    <w:rsid w:val="006D3529"/>
    <w:rsid w:val="006D3D3F"/>
    <w:rsid w:val="006D4E1D"/>
    <w:rsid w:val="006D5516"/>
    <w:rsid w:val="006D5E0B"/>
    <w:rsid w:val="006D6150"/>
    <w:rsid w:val="006E06F0"/>
    <w:rsid w:val="006E0F22"/>
    <w:rsid w:val="006E2003"/>
    <w:rsid w:val="006E2224"/>
    <w:rsid w:val="006E2B43"/>
    <w:rsid w:val="006E35A0"/>
    <w:rsid w:val="006E35C3"/>
    <w:rsid w:val="006E4901"/>
    <w:rsid w:val="006E49D7"/>
    <w:rsid w:val="006E55B5"/>
    <w:rsid w:val="006E61F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0E10"/>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98F"/>
    <w:rsid w:val="00725ED3"/>
    <w:rsid w:val="007268F5"/>
    <w:rsid w:val="00730556"/>
    <w:rsid w:val="00730772"/>
    <w:rsid w:val="00730C18"/>
    <w:rsid w:val="00731BD1"/>
    <w:rsid w:val="00731D26"/>
    <w:rsid w:val="007320DA"/>
    <w:rsid w:val="0073255D"/>
    <w:rsid w:val="00734851"/>
    <w:rsid w:val="00734FEC"/>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9B"/>
    <w:rsid w:val="0076368E"/>
    <w:rsid w:val="0076384C"/>
    <w:rsid w:val="00763996"/>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375F"/>
    <w:rsid w:val="0078387F"/>
    <w:rsid w:val="007838D0"/>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89A"/>
    <w:rsid w:val="007A5D9F"/>
    <w:rsid w:val="007A5E2D"/>
    <w:rsid w:val="007A68C0"/>
    <w:rsid w:val="007A7DEB"/>
    <w:rsid w:val="007B188A"/>
    <w:rsid w:val="007B1D51"/>
    <w:rsid w:val="007B207A"/>
    <w:rsid w:val="007B2E21"/>
    <w:rsid w:val="007B36E4"/>
    <w:rsid w:val="007B3D9D"/>
    <w:rsid w:val="007B6811"/>
    <w:rsid w:val="007B6AF5"/>
    <w:rsid w:val="007C009B"/>
    <w:rsid w:val="007C081F"/>
    <w:rsid w:val="007C0837"/>
    <w:rsid w:val="007C13B3"/>
    <w:rsid w:val="007C15C5"/>
    <w:rsid w:val="007C1825"/>
    <w:rsid w:val="007C1D08"/>
    <w:rsid w:val="007C26B7"/>
    <w:rsid w:val="007C3D16"/>
    <w:rsid w:val="007C3D60"/>
    <w:rsid w:val="007C3FF3"/>
    <w:rsid w:val="007C4876"/>
    <w:rsid w:val="007C49D4"/>
    <w:rsid w:val="007C4D9A"/>
    <w:rsid w:val="007C4F07"/>
    <w:rsid w:val="007C55BD"/>
    <w:rsid w:val="007C5F44"/>
    <w:rsid w:val="007C5F55"/>
    <w:rsid w:val="007C6F4D"/>
    <w:rsid w:val="007D058E"/>
    <w:rsid w:val="007D0927"/>
    <w:rsid w:val="007D09E4"/>
    <w:rsid w:val="007D0C96"/>
    <w:rsid w:val="007D1213"/>
    <w:rsid w:val="007D12B1"/>
    <w:rsid w:val="007D13EE"/>
    <w:rsid w:val="007D2B56"/>
    <w:rsid w:val="007D3E45"/>
    <w:rsid w:val="007D4017"/>
    <w:rsid w:val="007D716A"/>
    <w:rsid w:val="007D7707"/>
    <w:rsid w:val="007E053B"/>
    <w:rsid w:val="007E0639"/>
    <w:rsid w:val="007E0DD7"/>
    <w:rsid w:val="007E0E5F"/>
    <w:rsid w:val="007E0EA0"/>
    <w:rsid w:val="007E0EB8"/>
    <w:rsid w:val="007E15A7"/>
    <w:rsid w:val="007E1626"/>
    <w:rsid w:val="007E1A5C"/>
    <w:rsid w:val="007E238F"/>
    <w:rsid w:val="007E39F5"/>
    <w:rsid w:val="007E3AEE"/>
    <w:rsid w:val="007E46FE"/>
    <w:rsid w:val="007E55CB"/>
    <w:rsid w:val="007E6804"/>
    <w:rsid w:val="007E6E01"/>
    <w:rsid w:val="007E739D"/>
    <w:rsid w:val="007E7FA1"/>
    <w:rsid w:val="007F12DE"/>
    <w:rsid w:val="007F1314"/>
    <w:rsid w:val="007F1F51"/>
    <w:rsid w:val="007F25C2"/>
    <w:rsid w:val="007F281F"/>
    <w:rsid w:val="007F31CF"/>
    <w:rsid w:val="007F3495"/>
    <w:rsid w:val="007F3D95"/>
    <w:rsid w:val="007F3FFA"/>
    <w:rsid w:val="007F503F"/>
    <w:rsid w:val="007F5A5F"/>
    <w:rsid w:val="007F6033"/>
    <w:rsid w:val="007F6722"/>
    <w:rsid w:val="00800982"/>
    <w:rsid w:val="008011E4"/>
    <w:rsid w:val="008013DA"/>
    <w:rsid w:val="00802147"/>
    <w:rsid w:val="00802447"/>
    <w:rsid w:val="0080437A"/>
    <w:rsid w:val="00804696"/>
    <w:rsid w:val="008058CE"/>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505"/>
    <w:rsid w:val="0082008C"/>
    <w:rsid w:val="00820257"/>
    <w:rsid w:val="0082102B"/>
    <w:rsid w:val="00821921"/>
    <w:rsid w:val="00822119"/>
    <w:rsid w:val="008223F5"/>
    <w:rsid w:val="0082242B"/>
    <w:rsid w:val="008225FF"/>
    <w:rsid w:val="00822942"/>
    <w:rsid w:val="008229D3"/>
    <w:rsid w:val="00824F68"/>
    <w:rsid w:val="0082511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155D"/>
    <w:rsid w:val="00871C9A"/>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7D8"/>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862"/>
    <w:rsid w:val="008C6A78"/>
    <w:rsid w:val="008C750C"/>
    <w:rsid w:val="008D0121"/>
    <w:rsid w:val="008D0FB6"/>
    <w:rsid w:val="008D11AA"/>
    <w:rsid w:val="008D294A"/>
    <w:rsid w:val="008D2B99"/>
    <w:rsid w:val="008D3511"/>
    <w:rsid w:val="008D3C71"/>
    <w:rsid w:val="008D493D"/>
    <w:rsid w:val="008D5016"/>
    <w:rsid w:val="008D5311"/>
    <w:rsid w:val="008D549A"/>
    <w:rsid w:val="008D5704"/>
    <w:rsid w:val="008D5EE7"/>
    <w:rsid w:val="008D6EF8"/>
    <w:rsid w:val="008D74A0"/>
    <w:rsid w:val="008D77B2"/>
    <w:rsid w:val="008D7FF8"/>
    <w:rsid w:val="008E00F2"/>
    <w:rsid w:val="008E1FEB"/>
    <w:rsid w:val="008E24DC"/>
    <w:rsid w:val="008E3548"/>
    <w:rsid w:val="008E38E6"/>
    <w:rsid w:val="008E3AF5"/>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2C15"/>
    <w:rsid w:val="008F527F"/>
    <w:rsid w:val="008F556C"/>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0C62"/>
    <w:rsid w:val="00921032"/>
    <w:rsid w:val="009219E1"/>
    <w:rsid w:val="00921CE2"/>
    <w:rsid w:val="00922306"/>
    <w:rsid w:val="009229DF"/>
    <w:rsid w:val="00926875"/>
    <w:rsid w:val="00927C52"/>
    <w:rsid w:val="0093002B"/>
    <w:rsid w:val="00931A1F"/>
    <w:rsid w:val="00932E8F"/>
    <w:rsid w:val="009334DB"/>
    <w:rsid w:val="009335A0"/>
    <w:rsid w:val="0093460D"/>
    <w:rsid w:val="00934B33"/>
    <w:rsid w:val="00934E2D"/>
    <w:rsid w:val="00935003"/>
    <w:rsid w:val="009354D8"/>
    <w:rsid w:val="00936000"/>
    <w:rsid w:val="009365B5"/>
    <w:rsid w:val="009367E0"/>
    <w:rsid w:val="0093713C"/>
    <w:rsid w:val="009374A0"/>
    <w:rsid w:val="00937B6A"/>
    <w:rsid w:val="0094087C"/>
    <w:rsid w:val="0094098F"/>
    <w:rsid w:val="00940C2A"/>
    <w:rsid w:val="00941136"/>
    <w:rsid w:val="009414B2"/>
    <w:rsid w:val="00941728"/>
    <w:rsid w:val="00941924"/>
    <w:rsid w:val="00943134"/>
    <w:rsid w:val="0094684E"/>
    <w:rsid w:val="009471C4"/>
    <w:rsid w:val="009473C6"/>
    <w:rsid w:val="00947D03"/>
    <w:rsid w:val="00951393"/>
    <w:rsid w:val="0095176C"/>
    <w:rsid w:val="0095199F"/>
    <w:rsid w:val="00952593"/>
    <w:rsid w:val="00952A6A"/>
    <w:rsid w:val="00952EC9"/>
    <w:rsid w:val="00953F12"/>
    <w:rsid w:val="00954B56"/>
    <w:rsid w:val="00954F59"/>
    <w:rsid w:val="009559AB"/>
    <w:rsid w:val="00955A1E"/>
    <w:rsid w:val="00955CC1"/>
    <w:rsid w:val="00955E87"/>
    <w:rsid w:val="00956D11"/>
    <w:rsid w:val="00960672"/>
    <w:rsid w:val="00960802"/>
    <w:rsid w:val="00961895"/>
    <w:rsid w:val="00962585"/>
    <w:rsid w:val="00962791"/>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FB1"/>
    <w:rsid w:val="009750D7"/>
    <w:rsid w:val="00975F7E"/>
    <w:rsid w:val="009771B9"/>
    <w:rsid w:val="009775DB"/>
    <w:rsid w:val="009802FA"/>
    <w:rsid w:val="009813C4"/>
    <w:rsid w:val="00981540"/>
    <w:rsid w:val="0098244A"/>
    <w:rsid w:val="00982A6B"/>
    <w:rsid w:val="00983AF5"/>
    <w:rsid w:val="00984082"/>
    <w:rsid w:val="00984456"/>
    <w:rsid w:val="00984BDB"/>
    <w:rsid w:val="00985291"/>
    <w:rsid w:val="00986527"/>
    <w:rsid w:val="00987D3E"/>
    <w:rsid w:val="00987E76"/>
    <w:rsid w:val="00990375"/>
    <w:rsid w:val="00990561"/>
    <w:rsid w:val="00990C42"/>
    <w:rsid w:val="009911F4"/>
    <w:rsid w:val="00993191"/>
    <w:rsid w:val="00993B84"/>
    <w:rsid w:val="00993BA8"/>
    <w:rsid w:val="00994412"/>
    <w:rsid w:val="00994541"/>
    <w:rsid w:val="00994A77"/>
    <w:rsid w:val="00995045"/>
    <w:rsid w:val="00996C19"/>
    <w:rsid w:val="00997050"/>
    <w:rsid w:val="00997686"/>
    <w:rsid w:val="009A05AC"/>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1A9B"/>
    <w:rsid w:val="009C1D0F"/>
    <w:rsid w:val="009C370D"/>
    <w:rsid w:val="009C3A21"/>
    <w:rsid w:val="009C3B73"/>
    <w:rsid w:val="009C3EC5"/>
    <w:rsid w:val="009C6103"/>
    <w:rsid w:val="009C7DD3"/>
    <w:rsid w:val="009D03A4"/>
    <w:rsid w:val="009D092B"/>
    <w:rsid w:val="009D115F"/>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0F8"/>
    <w:rsid w:val="009F57C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E7D"/>
    <w:rsid w:val="00A11F49"/>
    <w:rsid w:val="00A1295D"/>
    <w:rsid w:val="00A12A5E"/>
    <w:rsid w:val="00A12C95"/>
    <w:rsid w:val="00A12E9C"/>
    <w:rsid w:val="00A132C6"/>
    <w:rsid w:val="00A14ECC"/>
    <w:rsid w:val="00A14ED9"/>
    <w:rsid w:val="00A150A9"/>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C26"/>
    <w:rsid w:val="00A40446"/>
    <w:rsid w:val="00A4047F"/>
    <w:rsid w:val="00A408CE"/>
    <w:rsid w:val="00A42216"/>
    <w:rsid w:val="00A42D1F"/>
    <w:rsid w:val="00A42E71"/>
    <w:rsid w:val="00A43166"/>
    <w:rsid w:val="00A4360B"/>
    <w:rsid w:val="00A44163"/>
    <w:rsid w:val="00A4426D"/>
    <w:rsid w:val="00A45662"/>
    <w:rsid w:val="00A45946"/>
    <w:rsid w:val="00A45D0A"/>
    <w:rsid w:val="00A4729F"/>
    <w:rsid w:val="00A5050E"/>
    <w:rsid w:val="00A51316"/>
    <w:rsid w:val="00A51B73"/>
    <w:rsid w:val="00A51D7C"/>
    <w:rsid w:val="00A52061"/>
    <w:rsid w:val="00A524AC"/>
    <w:rsid w:val="00A530B3"/>
    <w:rsid w:val="00A5473D"/>
    <w:rsid w:val="00A5512C"/>
    <w:rsid w:val="00A558B9"/>
    <w:rsid w:val="00A55E59"/>
    <w:rsid w:val="00A55FEE"/>
    <w:rsid w:val="00A57158"/>
    <w:rsid w:val="00A572D8"/>
    <w:rsid w:val="00A576CB"/>
    <w:rsid w:val="00A61746"/>
    <w:rsid w:val="00A619F2"/>
    <w:rsid w:val="00A61F96"/>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96E"/>
    <w:rsid w:val="00A85E5D"/>
    <w:rsid w:val="00A862EB"/>
    <w:rsid w:val="00A864F3"/>
    <w:rsid w:val="00A86963"/>
    <w:rsid w:val="00A87140"/>
    <w:rsid w:val="00A905A7"/>
    <w:rsid w:val="00A919FA"/>
    <w:rsid w:val="00A921FF"/>
    <w:rsid w:val="00A93710"/>
    <w:rsid w:val="00A938FA"/>
    <w:rsid w:val="00A95C09"/>
    <w:rsid w:val="00A96293"/>
    <w:rsid w:val="00A96817"/>
    <w:rsid w:val="00A97522"/>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817"/>
    <w:rsid w:val="00B051BE"/>
    <w:rsid w:val="00B06EA6"/>
    <w:rsid w:val="00B070BF"/>
    <w:rsid w:val="00B07942"/>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252"/>
    <w:rsid w:val="00B413A8"/>
    <w:rsid w:val="00B425F0"/>
    <w:rsid w:val="00B4364F"/>
    <w:rsid w:val="00B436A9"/>
    <w:rsid w:val="00B43C2B"/>
    <w:rsid w:val="00B44A67"/>
    <w:rsid w:val="00B44DC4"/>
    <w:rsid w:val="00B45344"/>
    <w:rsid w:val="00B45D18"/>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9B1"/>
    <w:rsid w:val="00B62D06"/>
    <w:rsid w:val="00B62DDA"/>
    <w:rsid w:val="00B63078"/>
    <w:rsid w:val="00B6383E"/>
    <w:rsid w:val="00B63E44"/>
    <w:rsid w:val="00B63E57"/>
    <w:rsid w:val="00B64118"/>
    <w:rsid w:val="00B64BF8"/>
    <w:rsid w:val="00B6643B"/>
    <w:rsid w:val="00B66C0B"/>
    <w:rsid w:val="00B67CCD"/>
    <w:rsid w:val="00B702CA"/>
    <w:rsid w:val="00B71D73"/>
    <w:rsid w:val="00B73AB8"/>
    <w:rsid w:val="00B73DE0"/>
    <w:rsid w:val="00B744F6"/>
    <w:rsid w:val="00B75687"/>
    <w:rsid w:val="00B7598C"/>
    <w:rsid w:val="00B769CB"/>
    <w:rsid w:val="00B7771E"/>
    <w:rsid w:val="00B81934"/>
    <w:rsid w:val="00B81AD3"/>
    <w:rsid w:val="00B824A3"/>
    <w:rsid w:val="00B834EF"/>
    <w:rsid w:val="00B83C84"/>
    <w:rsid w:val="00B84F37"/>
    <w:rsid w:val="00B853BF"/>
    <w:rsid w:val="00B85BD1"/>
    <w:rsid w:val="00B8636F"/>
    <w:rsid w:val="00B86BCB"/>
    <w:rsid w:val="00B905FE"/>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82F"/>
    <w:rsid w:val="00BA3B3E"/>
    <w:rsid w:val="00BA6100"/>
    <w:rsid w:val="00BA632C"/>
    <w:rsid w:val="00BB0989"/>
    <w:rsid w:val="00BB09F2"/>
    <w:rsid w:val="00BB16D0"/>
    <w:rsid w:val="00BB1A5D"/>
    <w:rsid w:val="00BB1C9B"/>
    <w:rsid w:val="00BB1D49"/>
    <w:rsid w:val="00BB2D31"/>
    <w:rsid w:val="00BB3575"/>
    <w:rsid w:val="00BB4ADD"/>
    <w:rsid w:val="00BB500A"/>
    <w:rsid w:val="00BB52F9"/>
    <w:rsid w:val="00BB5B35"/>
    <w:rsid w:val="00BB5B81"/>
    <w:rsid w:val="00BB5D72"/>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5F43"/>
    <w:rsid w:val="00BC6493"/>
    <w:rsid w:val="00BC6807"/>
    <w:rsid w:val="00BC6E1C"/>
    <w:rsid w:val="00BC6EE1"/>
    <w:rsid w:val="00BC6FA9"/>
    <w:rsid w:val="00BC723A"/>
    <w:rsid w:val="00BC7AF7"/>
    <w:rsid w:val="00BD0588"/>
    <w:rsid w:val="00BD0D0A"/>
    <w:rsid w:val="00BD279E"/>
    <w:rsid w:val="00BD2920"/>
    <w:rsid w:val="00BD3B55"/>
    <w:rsid w:val="00BD4817"/>
    <w:rsid w:val="00BD572E"/>
    <w:rsid w:val="00BD5F94"/>
    <w:rsid w:val="00BD6BF7"/>
    <w:rsid w:val="00BD72E6"/>
    <w:rsid w:val="00BE005F"/>
    <w:rsid w:val="00BE01AE"/>
    <w:rsid w:val="00BE0699"/>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6341"/>
    <w:rsid w:val="00BF639B"/>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064CE"/>
    <w:rsid w:val="00C06F77"/>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2421"/>
    <w:rsid w:val="00C22FC8"/>
    <w:rsid w:val="00C232E0"/>
    <w:rsid w:val="00C23B1B"/>
    <w:rsid w:val="00C23D48"/>
    <w:rsid w:val="00C23F1D"/>
    <w:rsid w:val="00C24256"/>
    <w:rsid w:val="00C26B4D"/>
    <w:rsid w:val="00C26CF7"/>
    <w:rsid w:val="00C3130B"/>
    <w:rsid w:val="00C31373"/>
    <w:rsid w:val="00C324F0"/>
    <w:rsid w:val="00C32B1C"/>
    <w:rsid w:val="00C33A01"/>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16F1"/>
    <w:rsid w:val="00C51FD2"/>
    <w:rsid w:val="00C527F9"/>
    <w:rsid w:val="00C53926"/>
    <w:rsid w:val="00C53D1C"/>
    <w:rsid w:val="00C54CEE"/>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2BC"/>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1011"/>
    <w:rsid w:val="00C91D04"/>
    <w:rsid w:val="00C91DC3"/>
    <w:rsid w:val="00C91F69"/>
    <w:rsid w:val="00C92051"/>
    <w:rsid w:val="00C93FF9"/>
    <w:rsid w:val="00C95B0F"/>
    <w:rsid w:val="00C96127"/>
    <w:rsid w:val="00C978AF"/>
    <w:rsid w:val="00CA0015"/>
    <w:rsid w:val="00CA0DCB"/>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1CD1"/>
    <w:rsid w:val="00CC3419"/>
    <w:rsid w:val="00CC3A77"/>
    <w:rsid w:val="00CC43F3"/>
    <w:rsid w:val="00CC49B7"/>
    <w:rsid w:val="00CC518E"/>
    <w:rsid w:val="00CC73F0"/>
    <w:rsid w:val="00CC7693"/>
    <w:rsid w:val="00CC77B4"/>
    <w:rsid w:val="00CD043A"/>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4E44"/>
    <w:rsid w:val="00CF7346"/>
    <w:rsid w:val="00CF7AC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0B4"/>
    <w:rsid w:val="00D359EB"/>
    <w:rsid w:val="00D362DB"/>
    <w:rsid w:val="00D36D97"/>
    <w:rsid w:val="00D371A7"/>
    <w:rsid w:val="00D37A8C"/>
    <w:rsid w:val="00D4097A"/>
    <w:rsid w:val="00D411B6"/>
    <w:rsid w:val="00D433D6"/>
    <w:rsid w:val="00D438DC"/>
    <w:rsid w:val="00D43B2B"/>
    <w:rsid w:val="00D4485C"/>
    <w:rsid w:val="00D44E21"/>
    <w:rsid w:val="00D4557B"/>
    <w:rsid w:val="00D4587A"/>
    <w:rsid w:val="00D463EA"/>
    <w:rsid w:val="00D467AB"/>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5CD8"/>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7C04"/>
    <w:rsid w:val="00D67F67"/>
    <w:rsid w:val="00D71259"/>
    <w:rsid w:val="00D7354F"/>
    <w:rsid w:val="00D7435F"/>
    <w:rsid w:val="00D74CCE"/>
    <w:rsid w:val="00D753E0"/>
    <w:rsid w:val="00D758CA"/>
    <w:rsid w:val="00D75F27"/>
    <w:rsid w:val="00D76291"/>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1F6"/>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B7DAA"/>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D99"/>
    <w:rsid w:val="00DD4F48"/>
    <w:rsid w:val="00DD51F0"/>
    <w:rsid w:val="00DD56AA"/>
    <w:rsid w:val="00DD5CF9"/>
    <w:rsid w:val="00DD5DAC"/>
    <w:rsid w:val="00DD66E7"/>
    <w:rsid w:val="00DD6FDA"/>
    <w:rsid w:val="00DD7950"/>
    <w:rsid w:val="00DE1323"/>
    <w:rsid w:val="00DE134D"/>
    <w:rsid w:val="00DE1C00"/>
    <w:rsid w:val="00DE1F23"/>
    <w:rsid w:val="00DE23EB"/>
    <w:rsid w:val="00DE26E4"/>
    <w:rsid w:val="00DE3538"/>
    <w:rsid w:val="00DE3C28"/>
    <w:rsid w:val="00DE4085"/>
    <w:rsid w:val="00DE5B89"/>
    <w:rsid w:val="00DE65EA"/>
    <w:rsid w:val="00DE7B31"/>
    <w:rsid w:val="00DE7F8F"/>
    <w:rsid w:val="00DF11C4"/>
    <w:rsid w:val="00DF1625"/>
    <w:rsid w:val="00DF19A1"/>
    <w:rsid w:val="00DF1EF7"/>
    <w:rsid w:val="00DF5182"/>
    <w:rsid w:val="00DF68A6"/>
    <w:rsid w:val="00E0053D"/>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7C6"/>
    <w:rsid w:val="00E25D59"/>
    <w:rsid w:val="00E2620A"/>
    <w:rsid w:val="00E26A48"/>
    <w:rsid w:val="00E26DCE"/>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E1"/>
    <w:rsid w:val="00E54297"/>
    <w:rsid w:val="00E54A40"/>
    <w:rsid w:val="00E54B2C"/>
    <w:rsid w:val="00E5510F"/>
    <w:rsid w:val="00E56AC8"/>
    <w:rsid w:val="00E6008B"/>
    <w:rsid w:val="00E6021D"/>
    <w:rsid w:val="00E6044F"/>
    <w:rsid w:val="00E60526"/>
    <w:rsid w:val="00E61E2C"/>
    <w:rsid w:val="00E6289E"/>
    <w:rsid w:val="00E6367A"/>
    <w:rsid w:val="00E63C8D"/>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B37"/>
    <w:rsid w:val="00E77EEE"/>
    <w:rsid w:val="00E801FF"/>
    <w:rsid w:val="00E805B6"/>
    <w:rsid w:val="00E81514"/>
    <w:rsid w:val="00E81D32"/>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2FF8"/>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1AED"/>
    <w:rsid w:val="00EE2663"/>
    <w:rsid w:val="00EE3340"/>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EF7C37"/>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5A8E"/>
    <w:rsid w:val="00F36E1F"/>
    <w:rsid w:val="00F377C0"/>
    <w:rsid w:val="00F37F2C"/>
    <w:rsid w:val="00F403A5"/>
    <w:rsid w:val="00F406AC"/>
    <w:rsid w:val="00F40D4D"/>
    <w:rsid w:val="00F4140F"/>
    <w:rsid w:val="00F41942"/>
    <w:rsid w:val="00F423AA"/>
    <w:rsid w:val="00F4395E"/>
    <w:rsid w:val="00F449C0"/>
    <w:rsid w:val="00F4506C"/>
    <w:rsid w:val="00F45B4D"/>
    <w:rsid w:val="00F45B8B"/>
    <w:rsid w:val="00F46EFF"/>
    <w:rsid w:val="00F475B1"/>
    <w:rsid w:val="00F51B3A"/>
    <w:rsid w:val="00F5285F"/>
    <w:rsid w:val="00F53525"/>
    <w:rsid w:val="00F5368D"/>
    <w:rsid w:val="00F5433F"/>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3DA"/>
    <w:rsid w:val="00F70A3D"/>
    <w:rsid w:val="00F70E55"/>
    <w:rsid w:val="00F71F20"/>
    <w:rsid w:val="00F725E7"/>
    <w:rsid w:val="00F73CAB"/>
    <w:rsid w:val="00F743B3"/>
    <w:rsid w:val="00F7451F"/>
    <w:rsid w:val="00F7467F"/>
    <w:rsid w:val="00F74984"/>
    <w:rsid w:val="00F7548C"/>
    <w:rsid w:val="00F75E17"/>
    <w:rsid w:val="00F7609B"/>
    <w:rsid w:val="00F76331"/>
    <w:rsid w:val="00F8049A"/>
    <w:rsid w:val="00F806DC"/>
    <w:rsid w:val="00F825AC"/>
    <w:rsid w:val="00F82623"/>
    <w:rsid w:val="00F82CA8"/>
    <w:rsid w:val="00F833F1"/>
    <w:rsid w:val="00F839B3"/>
    <w:rsid w:val="00F83B76"/>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58C7"/>
    <w:rsid w:val="00F96621"/>
    <w:rsid w:val="00F97D3E"/>
    <w:rsid w:val="00FA0498"/>
    <w:rsid w:val="00FA0E41"/>
    <w:rsid w:val="00FA15BA"/>
    <w:rsid w:val="00FA1D4A"/>
    <w:rsid w:val="00FA1D88"/>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D33"/>
    <w:rsid w:val="00FC096C"/>
    <w:rsid w:val="00FC0D49"/>
    <w:rsid w:val="00FC0FDC"/>
    <w:rsid w:val="00FC22F4"/>
    <w:rsid w:val="00FC283C"/>
    <w:rsid w:val="00FC31D8"/>
    <w:rsid w:val="00FC4412"/>
    <w:rsid w:val="00FC4B16"/>
    <w:rsid w:val="00FC5FA5"/>
    <w:rsid w:val="00FC6150"/>
    <w:rsid w:val="00FC6668"/>
    <w:rsid w:val="00FC6B2B"/>
    <w:rsid w:val="00FD06E3"/>
    <w:rsid w:val="00FD0747"/>
    <w:rsid w:val="00FD095E"/>
    <w:rsid w:val="00FD1148"/>
    <w:rsid w:val="00FD26FA"/>
    <w:rsid w:val="00FD2748"/>
    <w:rsid w:val="00FD2843"/>
    <w:rsid w:val="00FD2B51"/>
    <w:rsid w:val="00FD4DA5"/>
    <w:rsid w:val="00FD4DBF"/>
    <w:rsid w:val="00FD57B8"/>
    <w:rsid w:val="00FD698B"/>
    <w:rsid w:val="00FD7291"/>
    <w:rsid w:val="00FD7772"/>
    <w:rsid w:val="00FE0B7B"/>
    <w:rsid w:val="00FE1316"/>
    <w:rsid w:val="00FE20B2"/>
    <w:rsid w:val="00FE348B"/>
    <w:rsid w:val="00FE426D"/>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gor.murad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hyperlink" Target="mailto:gor.muradyan@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gor.murad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62</Pages>
  <Words>20015</Words>
  <Characters>114088</Characters>
  <Application>Microsoft Office Word</Application>
  <DocSecurity>0</DocSecurity>
  <Lines>950</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133836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328</cp:revision>
  <cp:lastPrinted>2022-12-28T05:49:00Z</cp:lastPrinted>
  <dcterms:created xsi:type="dcterms:W3CDTF">2023-07-13T12:00:00Z</dcterms:created>
  <dcterms:modified xsi:type="dcterms:W3CDTF">2024-08-02T05:12:00Z</dcterms:modified>
</cp:coreProperties>
</file>